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77777777" w:rsidR="004125DD" w:rsidRDefault="004125DD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W w:w="934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left w:w="0" w:type="dxa"/>
          <w:right w:w="0" w:type="dxa"/>
        </w:tblCellMar>
        <w:tblLook w:val="0400" w:firstRow="0" w:lastRow="0" w:firstColumn="0" w:lastColumn="0" w:noHBand="0" w:noVBand="1"/>
      </w:tblPr>
      <w:tblGrid>
        <w:gridCol w:w="2884"/>
        <w:gridCol w:w="6460"/>
      </w:tblGrid>
      <w:tr w:rsidR="004125DD" w14:paraId="1EAFC71A" w14:textId="77777777" w:rsidTr="242380F7">
        <w:tc>
          <w:tcPr>
            <w:tcW w:w="288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00000002" w14:textId="77777777" w:rsidR="004125DD" w:rsidRDefault="00925500" w:rsidP="55459A59">
            <w:pPr>
              <w:pStyle w:val="Normal0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16CFA2CC">
              <w:rPr>
                <w:rFonts w:ascii="Arial" w:eastAsia="Arial" w:hAnsi="Arial" w:cs="Arial"/>
                <w:b/>
                <w:bCs/>
              </w:rPr>
              <w:t>Topic/Duration</w:t>
            </w:r>
          </w:p>
        </w:tc>
        <w:tc>
          <w:tcPr>
            <w:tcW w:w="64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00000003" w14:textId="162AB59C" w:rsidR="004125DD" w:rsidRDefault="54FCA52B" w:rsidP="55459A59">
            <w:pPr>
              <w:pStyle w:val="Normal0"/>
              <w:rPr>
                <w:rFonts w:ascii="Arial" w:eastAsia="Arial" w:hAnsi="Arial" w:cs="Arial"/>
                <w:b/>
                <w:bCs/>
              </w:rPr>
            </w:pPr>
            <w:r w:rsidRPr="22E17FD2">
              <w:rPr>
                <w:rFonts w:ascii="Arial" w:eastAsia="Arial" w:hAnsi="Arial" w:cs="Arial"/>
                <w:b/>
                <w:bCs/>
              </w:rPr>
              <w:t xml:space="preserve">Custom Functions </w:t>
            </w:r>
            <w:r w:rsidR="7B6625A1" w:rsidRPr="22E17FD2">
              <w:rPr>
                <w:rFonts w:ascii="Arial" w:eastAsia="Arial" w:hAnsi="Arial" w:cs="Arial"/>
                <w:b/>
                <w:bCs/>
              </w:rPr>
              <w:t xml:space="preserve">Part </w:t>
            </w:r>
            <w:r w:rsidRPr="22E17FD2">
              <w:rPr>
                <w:rFonts w:ascii="Arial" w:eastAsia="Arial" w:hAnsi="Arial" w:cs="Arial"/>
                <w:b/>
                <w:bCs/>
              </w:rPr>
              <w:t>2</w:t>
            </w:r>
            <w:r w:rsidR="00925500" w:rsidRPr="22E17FD2">
              <w:rPr>
                <w:rFonts w:ascii="Arial" w:eastAsia="Arial" w:hAnsi="Arial" w:cs="Arial"/>
                <w:b/>
                <w:bCs/>
              </w:rPr>
              <w:t xml:space="preserve"> / </w:t>
            </w:r>
            <w:r w:rsidR="75820E95" w:rsidRPr="22E17FD2">
              <w:rPr>
                <w:rFonts w:ascii="Arial" w:eastAsia="Arial" w:hAnsi="Arial" w:cs="Arial"/>
                <w:b/>
                <w:bCs/>
              </w:rPr>
              <w:t>1</w:t>
            </w:r>
            <w:r w:rsidR="00925500" w:rsidRPr="22E17FD2">
              <w:rPr>
                <w:rFonts w:ascii="Arial" w:eastAsia="Arial" w:hAnsi="Arial" w:cs="Arial"/>
                <w:b/>
                <w:bCs/>
              </w:rPr>
              <w:t xml:space="preserve"> Class period</w:t>
            </w:r>
            <w:r w:rsidR="2439E56D" w:rsidRPr="22E17FD2">
              <w:rPr>
                <w:rFonts w:ascii="Arial" w:eastAsia="Arial" w:hAnsi="Arial" w:cs="Arial"/>
                <w:b/>
                <w:bCs/>
              </w:rPr>
              <w:t xml:space="preserve">/ </w:t>
            </w:r>
            <w:r w:rsidR="72B05BA7" w:rsidRPr="22E17FD2">
              <w:rPr>
                <w:rFonts w:ascii="Arial" w:eastAsia="Arial" w:hAnsi="Arial" w:cs="Arial"/>
                <w:b/>
                <w:bCs/>
              </w:rPr>
              <w:t>50</w:t>
            </w:r>
            <w:r w:rsidR="2439E56D" w:rsidRPr="22E17FD2">
              <w:rPr>
                <w:rFonts w:ascii="Arial" w:eastAsia="Arial" w:hAnsi="Arial" w:cs="Arial"/>
                <w:b/>
                <w:bCs/>
              </w:rPr>
              <w:t xml:space="preserve"> minutes</w:t>
            </w:r>
          </w:p>
        </w:tc>
      </w:tr>
      <w:tr w:rsidR="004125DD" w14:paraId="484A01C0" w14:textId="77777777" w:rsidTr="242380F7">
        <w:tc>
          <w:tcPr>
            <w:tcW w:w="288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00000004" w14:textId="77777777" w:rsidR="004125DD" w:rsidRDefault="00925500">
            <w:pPr>
              <w:pStyle w:val="Normal0"/>
              <w:rPr>
                <w:rFonts w:ascii="Quattrocento Sans" w:eastAsia="Quattrocento Sans" w:hAnsi="Quattrocento Sans" w:cs="Quattrocento Sans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28"/>
                <w:szCs w:val="28"/>
              </w:rPr>
              <w:t>Priority Standards</w:t>
            </w:r>
            <w:r>
              <w:rPr>
                <w:rFonts w:ascii="Arial" w:eastAsia="Arial" w:hAnsi="Arial" w:cs="Arial"/>
                <w:sz w:val="28"/>
                <w:szCs w:val="28"/>
              </w:rPr>
              <w:t> </w:t>
            </w:r>
          </w:p>
          <w:p w14:paraId="00000005" w14:textId="77777777" w:rsidR="004125DD" w:rsidRDefault="00925500">
            <w:pPr>
              <w:pStyle w:val="Normal0"/>
              <w:rPr>
                <w:rFonts w:ascii="Quattrocento Sans" w:eastAsia="Quattrocento Sans" w:hAnsi="Quattrocento Sans" w:cs="Quattrocento Sans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 </w:t>
            </w:r>
          </w:p>
        </w:tc>
        <w:tc>
          <w:tcPr>
            <w:tcW w:w="64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00000006" w14:textId="77777777" w:rsidR="004125DD" w:rsidRDefault="00925500">
            <w:pPr>
              <w:pStyle w:val="Normal0"/>
              <w:rPr>
                <w:rFonts w:ascii="Quattrocento Sans" w:eastAsia="Quattrocento Sans" w:hAnsi="Quattrocento Sans" w:cs="Quattrocento Sans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</w:rPr>
              <w:t>Georgia Music Technology</w:t>
            </w:r>
            <w:r>
              <w:rPr>
                <w:rFonts w:ascii="Arial" w:eastAsia="Arial" w:hAnsi="Arial" w:cs="Arial"/>
              </w:rPr>
              <w:t>:  </w:t>
            </w:r>
          </w:p>
          <w:p w14:paraId="00000007" w14:textId="1A14458D" w:rsidR="004125DD" w:rsidRDefault="001E1615" w:rsidP="55459A59">
            <w:pPr>
              <w:pStyle w:val="Normal0"/>
              <w:numPr>
                <w:ilvl w:val="0"/>
                <w:numId w:val="22"/>
              </w:numPr>
              <w:ind w:left="360" w:firstLine="0"/>
              <w:rPr>
                <w:rFonts w:ascii="Arial" w:eastAsia="Arial" w:hAnsi="Arial" w:cs="Arial"/>
                <w:sz w:val="22"/>
                <w:szCs w:val="22"/>
              </w:rPr>
            </w:pPr>
            <w:hyperlink r:id="rId9" w:history="1">
              <w:r w:rsidR="00925500" w:rsidRPr="001E1615">
                <w:rPr>
                  <w:rStyle w:val="Hyperlink"/>
                  <w:rFonts w:ascii="Arial" w:eastAsia="Arial" w:hAnsi="Arial" w:cs="Arial"/>
                  <w:b/>
                  <w:bCs/>
                  <w:sz w:val="22"/>
                  <w:szCs w:val="22"/>
                </w:rPr>
                <w:t>MSMTC6.CR.2</w:t>
              </w:r>
            </w:hyperlink>
            <w:r w:rsidR="00925500" w:rsidRPr="55459A59"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- </w:t>
            </w:r>
            <w:r w:rsidR="00925500" w:rsidRPr="55459A59">
              <w:rPr>
                <w:rFonts w:ascii="Arial" w:eastAsia="Arial" w:hAnsi="Arial" w:cs="Arial"/>
                <w:sz w:val="22"/>
                <w:szCs w:val="22"/>
              </w:rPr>
              <w:t>Select and develop musical ideas for defined purposes and contexts. a. Select melodic, rhythmic, and harmonic ideas to develop into a larger work using digital tools and resources.  </w:t>
            </w:r>
          </w:p>
          <w:p w14:paraId="174B5A57" w14:textId="596B568E" w:rsidR="2FB0779E" w:rsidRDefault="001E1615" w:rsidP="55459A59">
            <w:pPr>
              <w:pStyle w:val="Normal0"/>
              <w:numPr>
                <w:ilvl w:val="0"/>
                <w:numId w:val="22"/>
              </w:numPr>
              <w:ind w:left="360" w:firstLine="0"/>
              <w:rPr>
                <w:rFonts w:ascii="Arial" w:eastAsia="Arial" w:hAnsi="Arial" w:cs="Arial"/>
                <w:sz w:val="22"/>
                <w:szCs w:val="22"/>
              </w:rPr>
            </w:pPr>
            <w:hyperlink r:id="rId10" w:history="1">
              <w:r w:rsidR="2FB0779E" w:rsidRPr="001E1615">
                <w:rPr>
                  <w:rStyle w:val="Hyperlink"/>
                  <w:rFonts w:ascii="Arial" w:eastAsia="Arial" w:hAnsi="Arial" w:cs="Arial"/>
                  <w:b/>
                  <w:bCs/>
                  <w:sz w:val="22"/>
                  <w:szCs w:val="22"/>
                </w:rPr>
                <w:t>MSMTC6.PR.2</w:t>
              </w:r>
            </w:hyperlink>
            <w:r w:rsidR="2FB0779E" w:rsidRPr="55459A59">
              <w:rPr>
                <w:rFonts w:ascii="Arial" w:eastAsia="Arial" w:hAnsi="Arial" w:cs="Arial"/>
                <w:sz w:val="22"/>
                <w:szCs w:val="22"/>
              </w:rPr>
              <w:t xml:space="preserve"> - Analyze the structure and context of varied musical works (e.g. arrangement, composition, improvisation, mixed-media project, orchestration, sound design) and their effects on the presentation. a. Recognize how context, structural aspects of the music, and digital media/tools inform prepared and improvised performances.</w:t>
            </w:r>
          </w:p>
          <w:p w14:paraId="5C156E40" w14:textId="0AFD4187" w:rsidR="36328185" w:rsidRDefault="36328185" w:rsidP="36328185">
            <w:pPr>
              <w:pStyle w:val="Normal0"/>
              <w:ind w:left="720"/>
              <w:rPr>
                <w:rFonts w:ascii="Arial" w:eastAsia="Arial" w:hAnsi="Arial" w:cs="Arial"/>
                <w:sz w:val="22"/>
                <w:szCs w:val="22"/>
              </w:rPr>
            </w:pPr>
          </w:p>
          <w:p w14:paraId="00000009" w14:textId="575C135E" w:rsidR="004125DD" w:rsidRDefault="00925500">
            <w:pPr>
              <w:pStyle w:val="Normal0"/>
              <w:rPr>
                <w:rFonts w:ascii="Arial" w:eastAsia="Arial" w:hAnsi="Arial" w:cs="Arial"/>
                <w:sz w:val="22"/>
                <w:szCs w:val="22"/>
              </w:rPr>
            </w:pPr>
            <w:r w:rsidRPr="1CEE6379">
              <w:rPr>
                <w:rFonts w:ascii="Arial" w:eastAsia="Arial" w:hAnsi="Arial" w:cs="Arial"/>
                <w:b/>
                <w:bCs/>
              </w:rPr>
              <w:t>Foundations of Computer Programming Standards</w:t>
            </w:r>
            <w:r>
              <w:rPr>
                <w:rFonts w:ascii="Arial" w:eastAsia="Arial" w:hAnsi="Arial" w:cs="Arial"/>
              </w:rPr>
              <w:t> </w:t>
            </w:r>
            <w:r w:rsidRPr="1CEE6379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</w:p>
          <w:p w14:paraId="783ACBFF" w14:textId="6EED6468" w:rsidR="004125DD" w:rsidRDefault="001E1615" w:rsidP="47962405">
            <w:pPr>
              <w:pStyle w:val="ListParagraph"/>
              <w:numPr>
                <w:ilvl w:val="0"/>
                <w:numId w:val="13"/>
              </w:numPr>
              <w:rPr>
                <w:rFonts w:ascii="Arial" w:eastAsia="Arial" w:hAnsi="Arial" w:cs="Arial"/>
                <w:sz w:val="22"/>
                <w:szCs w:val="22"/>
              </w:rPr>
            </w:pPr>
            <w:hyperlink r:id="rId11" w:history="1">
              <w:r w:rsidR="5E1CE2E8" w:rsidRPr="001E1615">
                <w:rPr>
                  <w:rStyle w:val="Hyperlink"/>
                  <w:rFonts w:ascii="Arial" w:eastAsia="Arial" w:hAnsi="Arial" w:cs="Arial"/>
                  <w:b/>
                  <w:bCs/>
                  <w:sz w:val="22"/>
                  <w:szCs w:val="22"/>
                </w:rPr>
                <w:t>MS-CS-FCP-</w:t>
              </w:r>
              <w:r w:rsidR="2E06EB50" w:rsidRPr="001E1615">
                <w:rPr>
                  <w:rStyle w:val="Hyperlink"/>
                  <w:rFonts w:ascii="Arial" w:eastAsia="Arial" w:hAnsi="Arial" w:cs="Arial"/>
                  <w:b/>
                  <w:bCs/>
                  <w:sz w:val="22"/>
                  <w:szCs w:val="22"/>
                </w:rPr>
                <w:t>3.2</w:t>
              </w:r>
            </w:hyperlink>
            <w:r w:rsidR="5E1CE2E8">
              <w:rPr>
                <w:rFonts w:ascii="Arial" w:eastAsia="Arial" w:hAnsi="Arial" w:cs="Arial"/>
                <w:sz w:val="22"/>
                <w:szCs w:val="22"/>
              </w:rPr>
              <w:t xml:space="preserve"> Develop a working vocabulary of </w:t>
            </w:r>
            <w:r w:rsidR="1FF400C7">
              <w:rPr>
                <w:rFonts w:ascii="Arial" w:eastAsia="Arial" w:hAnsi="Arial" w:cs="Arial"/>
                <w:sz w:val="22"/>
                <w:szCs w:val="22"/>
              </w:rPr>
              <w:t>computational thinking including ...</w:t>
            </w:r>
            <w:r w:rsidR="1FF400C7" w:rsidRPr="47962405">
              <w:rPr>
                <w:rFonts w:ascii="Arial" w:eastAsia="Arial" w:hAnsi="Arial" w:cs="Arial"/>
                <w:sz w:val="22"/>
                <w:szCs w:val="22"/>
              </w:rPr>
              <w:t xml:space="preserve"> algorithms, … abstraction, parallelization.</w:t>
            </w:r>
            <w:r w:rsidR="5E1CE2E8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</w:p>
          <w:p w14:paraId="0000000A" w14:textId="29F38A36" w:rsidR="004125DD" w:rsidRDefault="001E1615" w:rsidP="47962405">
            <w:pPr>
              <w:pStyle w:val="ListParagraph"/>
              <w:numPr>
                <w:ilvl w:val="0"/>
                <w:numId w:val="13"/>
              </w:numPr>
              <w:rPr>
                <w:rFonts w:ascii="Arial" w:eastAsia="Arial" w:hAnsi="Arial" w:cs="Arial"/>
                <w:sz w:val="22"/>
                <w:szCs w:val="22"/>
              </w:rPr>
            </w:pPr>
            <w:hyperlink r:id="rId12" w:history="1">
              <w:r w:rsidR="3AA6A010" w:rsidRPr="001E1615">
                <w:rPr>
                  <w:rStyle w:val="Hyperlink"/>
                  <w:rFonts w:ascii="Arial" w:eastAsia="Arial" w:hAnsi="Arial" w:cs="Arial"/>
                  <w:b/>
                  <w:bCs/>
                  <w:sz w:val="22"/>
                  <w:szCs w:val="22"/>
                </w:rPr>
                <w:t>MS-CS-FCP-4.5</w:t>
              </w:r>
            </w:hyperlink>
            <w:r w:rsidR="3AA6A010" w:rsidRPr="16CFA2CC">
              <w:rPr>
                <w:rFonts w:ascii="Arial" w:eastAsia="Arial" w:hAnsi="Arial" w:cs="Arial"/>
                <w:sz w:val="22"/>
                <w:szCs w:val="22"/>
              </w:rPr>
              <w:t xml:space="preserve"> Implement a simple algorithm in a computer program</w:t>
            </w:r>
            <w:r w:rsidR="5AE1B7CA" w:rsidRPr="16CFA2CC">
              <w:rPr>
                <w:rFonts w:ascii="Arial" w:eastAsia="Arial" w:hAnsi="Arial" w:cs="Arial"/>
                <w:sz w:val="22"/>
                <w:szCs w:val="22"/>
              </w:rPr>
              <w:t>.</w:t>
            </w:r>
          </w:p>
        </w:tc>
      </w:tr>
      <w:tr w:rsidR="004125DD" w14:paraId="15C4DEE0" w14:textId="77777777" w:rsidTr="242380F7">
        <w:tc>
          <w:tcPr>
            <w:tcW w:w="288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0000000B" w14:textId="77777777" w:rsidR="004125DD" w:rsidRDefault="00925500">
            <w:pPr>
              <w:pStyle w:val="Normal0"/>
              <w:rPr>
                <w:rFonts w:ascii="Quattrocento Sans" w:eastAsia="Quattrocento Sans" w:hAnsi="Quattrocento Sans" w:cs="Quattrocento Sans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28"/>
                <w:szCs w:val="28"/>
              </w:rPr>
              <w:t>Supporting Standards</w:t>
            </w:r>
            <w:r>
              <w:rPr>
                <w:rFonts w:ascii="Arial" w:eastAsia="Arial" w:hAnsi="Arial" w:cs="Arial"/>
                <w:sz w:val="28"/>
                <w:szCs w:val="28"/>
              </w:rPr>
              <w:t> </w:t>
            </w:r>
          </w:p>
        </w:tc>
        <w:tc>
          <w:tcPr>
            <w:tcW w:w="64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0000000C" w14:textId="77777777" w:rsidR="004125DD" w:rsidRDefault="00925500">
            <w:pPr>
              <w:pStyle w:val="Normal0"/>
              <w:rPr>
                <w:rFonts w:ascii="Quattrocento Sans" w:eastAsia="Quattrocento Sans" w:hAnsi="Quattrocento Sans" w:cs="Quattrocento Sans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</w:rPr>
              <w:t>Foundations of Computer Programming Standards</w:t>
            </w:r>
            <w:r>
              <w:rPr>
                <w:rFonts w:ascii="Arial" w:eastAsia="Arial" w:hAnsi="Arial" w:cs="Arial"/>
              </w:rPr>
              <w:t> </w:t>
            </w:r>
          </w:p>
          <w:p w14:paraId="34FCDF46" w14:textId="138A9097" w:rsidR="004125DD" w:rsidRDefault="001E1615" w:rsidP="36328185">
            <w:pPr>
              <w:pStyle w:val="ListParagraph"/>
              <w:numPr>
                <w:ilvl w:val="0"/>
                <w:numId w:val="16"/>
              </w:numPr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hyperlink r:id="rId13" w:history="1">
              <w:r w:rsidR="00925500" w:rsidRPr="001E1615">
                <w:rPr>
                  <w:rStyle w:val="Hyperlink"/>
                  <w:rFonts w:ascii="Arial" w:eastAsia="Arial" w:hAnsi="Arial" w:cs="Arial"/>
                  <w:b/>
                  <w:bCs/>
                  <w:sz w:val="22"/>
                  <w:szCs w:val="22"/>
                </w:rPr>
                <w:t>MS-CS-FCP-3</w:t>
              </w:r>
            </w:hyperlink>
            <w:r w:rsidR="00925500" w:rsidRPr="16CFA2CC"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 </w:t>
            </w:r>
            <w:r w:rsidR="00925500" w:rsidRPr="16CFA2CC">
              <w:rPr>
                <w:rFonts w:ascii="Arial" w:eastAsia="Arial" w:hAnsi="Arial" w:cs="Arial"/>
                <w:sz w:val="22"/>
                <w:szCs w:val="22"/>
              </w:rPr>
              <w:t>Utilize computational thinking to solve problems</w:t>
            </w:r>
            <w:r w:rsidR="58E897FA" w:rsidRPr="16CFA2CC">
              <w:rPr>
                <w:rFonts w:ascii="Arial" w:eastAsia="Arial" w:hAnsi="Arial" w:cs="Arial"/>
                <w:sz w:val="22"/>
                <w:szCs w:val="22"/>
              </w:rPr>
              <w:t>.</w:t>
            </w:r>
          </w:p>
          <w:p w14:paraId="0000000E" w14:textId="15684A52" w:rsidR="004125DD" w:rsidRPr="001E1615" w:rsidRDefault="001E1615" w:rsidP="001E1615">
            <w:pPr>
              <w:pStyle w:val="ListParagraph"/>
              <w:numPr>
                <w:ilvl w:val="0"/>
                <w:numId w:val="16"/>
              </w:numPr>
              <w:rPr>
                <w:b/>
                <w:bCs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fldChar w:fldCharType="begin"/>
            </w:r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instrText>HYPERLINK "https://case.georgiastandards.org/00fcf0e2-b9c3-11e7-a4ad-47f36833e889/baad1ebb-16df-40e5-b8f8-4b62e6310b74/585"</w:instrText>
            </w:r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</w:r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fldChar w:fldCharType="separate"/>
            </w:r>
            <w:r w:rsidR="00925500" w:rsidRPr="001E1615">
              <w:rPr>
                <w:rStyle w:val="Hyperlink"/>
                <w:rFonts w:ascii="Arial" w:eastAsia="Arial" w:hAnsi="Arial" w:cs="Arial"/>
                <w:b/>
                <w:bCs/>
                <w:sz w:val="22"/>
                <w:szCs w:val="22"/>
              </w:rPr>
              <w:t>MS-CS-FCP-6</w:t>
            </w:r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fldChar w:fldCharType="end"/>
            </w:r>
            <w:r w:rsidR="00925500" w:rsidRPr="36328185"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 </w:t>
            </w:r>
            <w:r w:rsidR="00925500" w:rsidRPr="36328185">
              <w:rPr>
                <w:rFonts w:ascii="Arial" w:eastAsia="Arial" w:hAnsi="Arial" w:cs="Arial"/>
                <w:sz w:val="22"/>
                <w:szCs w:val="22"/>
              </w:rPr>
              <w:t xml:space="preserve">Create digital artifacts to address a current issue requiring resolution. </w:t>
            </w:r>
          </w:p>
        </w:tc>
      </w:tr>
      <w:tr w:rsidR="004125DD" w14:paraId="10731A3D" w14:textId="77777777" w:rsidTr="242380F7">
        <w:tc>
          <w:tcPr>
            <w:tcW w:w="288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0000000F" w14:textId="77777777" w:rsidR="004125DD" w:rsidRDefault="00925500">
            <w:pPr>
              <w:pStyle w:val="Normal0"/>
              <w:rPr>
                <w:rFonts w:ascii="Quattrocento Sans" w:eastAsia="Quattrocento Sans" w:hAnsi="Quattrocento Sans" w:cs="Quattrocento Sans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28"/>
                <w:szCs w:val="28"/>
              </w:rPr>
              <w:t>Student Facing Goals</w:t>
            </w:r>
            <w:r>
              <w:rPr>
                <w:rFonts w:ascii="Arial" w:eastAsia="Arial" w:hAnsi="Arial" w:cs="Arial"/>
                <w:sz w:val="28"/>
                <w:szCs w:val="28"/>
              </w:rPr>
              <w:t> </w:t>
            </w:r>
          </w:p>
        </w:tc>
        <w:tc>
          <w:tcPr>
            <w:tcW w:w="64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501FA364" w14:textId="4DA77B50" w:rsidR="004125DD" w:rsidRDefault="3C3E760B" w:rsidP="36328185">
            <w:pPr>
              <w:pStyle w:val="Normal0"/>
              <w:spacing w:line="259" w:lineRule="auto"/>
              <w:ind w:left="-15"/>
              <w:rPr>
                <w:rFonts w:ascii="Arial" w:eastAsia="Arial" w:hAnsi="Arial" w:cs="Arial"/>
              </w:rPr>
            </w:pPr>
            <w:r w:rsidRPr="16CFA2CC">
              <w:rPr>
                <w:rFonts w:ascii="Arial" w:eastAsia="Arial" w:hAnsi="Arial" w:cs="Arial"/>
              </w:rPr>
              <w:t>Students will be able to...</w:t>
            </w:r>
          </w:p>
          <w:p w14:paraId="00000010" w14:textId="3F3ABF31" w:rsidR="004125DD" w:rsidRDefault="12402D88" w:rsidP="22E17FD2">
            <w:pPr>
              <w:pStyle w:val="ListParagraph"/>
              <w:numPr>
                <w:ilvl w:val="0"/>
                <w:numId w:val="14"/>
              </w:numPr>
              <w:spacing w:line="259" w:lineRule="auto"/>
              <w:rPr>
                <w:rFonts w:ascii="Arial" w:eastAsia="Arial" w:hAnsi="Arial" w:cs="Arial"/>
              </w:rPr>
            </w:pPr>
            <w:r w:rsidRPr="16CFA2CC">
              <w:rPr>
                <w:rFonts w:ascii="Arial" w:eastAsia="Arial" w:hAnsi="Arial" w:cs="Arial"/>
              </w:rPr>
              <w:t>u</w:t>
            </w:r>
            <w:r w:rsidR="034554E6" w:rsidRPr="16CFA2CC">
              <w:rPr>
                <w:rFonts w:ascii="Arial" w:eastAsia="Arial" w:hAnsi="Arial" w:cs="Arial"/>
              </w:rPr>
              <w:t xml:space="preserve">se custom functions </w:t>
            </w:r>
            <w:r w:rsidR="18D94B4A" w:rsidRPr="16CFA2CC">
              <w:rPr>
                <w:rFonts w:ascii="Arial" w:eastAsia="Arial" w:hAnsi="Arial" w:cs="Arial"/>
              </w:rPr>
              <w:t xml:space="preserve">to organize their song in a musical form. </w:t>
            </w:r>
          </w:p>
        </w:tc>
      </w:tr>
      <w:tr w:rsidR="004125DD" w14:paraId="7D376134" w14:textId="77777777" w:rsidTr="242380F7">
        <w:tc>
          <w:tcPr>
            <w:tcW w:w="288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00000011" w14:textId="77777777" w:rsidR="004125DD" w:rsidRDefault="00925500">
            <w:pPr>
              <w:pStyle w:val="Normal0"/>
              <w:rPr>
                <w:rFonts w:ascii="Quattrocento Sans" w:eastAsia="Quattrocento Sans" w:hAnsi="Quattrocento Sans" w:cs="Quattrocento Sans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28"/>
                <w:szCs w:val="28"/>
              </w:rPr>
              <w:t>Essential Question &amp; Enduring Understanding</w:t>
            </w:r>
            <w:r>
              <w:rPr>
                <w:rFonts w:ascii="Arial" w:eastAsia="Arial" w:hAnsi="Arial" w:cs="Arial"/>
                <w:sz w:val="28"/>
                <w:szCs w:val="28"/>
              </w:rPr>
              <w:t> </w:t>
            </w:r>
          </w:p>
          <w:p w14:paraId="00000012" w14:textId="77777777" w:rsidR="004125DD" w:rsidRDefault="00925500">
            <w:pPr>
              <w:pStyle w:val="Normal0"/>
              <w:rPr>
                <w:rFonts w:ascii="Quattrocento Sans" w:eastAsia="Quattrocento Sans" w:hAnsi="Quattrocento Sans" w:cs="Quattrocento Sans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 </w:t>
            </w:r>
          </w:p>
        </w:tc>
        <w:tc>
          <w:tcPr>
            <w:tcW w:w="64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0000001A" w14:textId="7B187CD4" w:rsidR="004125DD" w:rsidRDefault="5E1CE2E8" w:rsidP="47962405">
            <w:pPr>
              <w:pStyle w:val="Normal0"/>
              <w:ind w:left="-15"/>
              <w:rPr>
                <w:rFonts w:ascii="Arial" w:eastAsia="Arial" w:hAnsi="Arial" w:cs="Arial"/>
                <w:b/>
                <w:bCs/>
              </w:rPr>
            </w:pPr>
            <w:r w:rsidRPr="16CFA2CC">
              <w:rPr>
                <w:rFonts w:ascii="Arial" w:eastAsia="Arial" w:hAnsi="Arial" w:cs="Arial"/>
                <w:b/>
                <w:bCs/>
              </w:rPr>
              <w:t>H</w:t>
            </w:r>
            <w:r w:rsidR="08447CAE" w:rsidRPr="16CFA2CC">
              <w:rPr>
                <w:rFonts w:ascii="Arial" w:eastAsia="Arial" w:hAnsi="Arial" w:cs="Arial"/>
                <w:b/>
                <w:bCs/>
              </w:rPr>
              <w:t xml:space="preserve">ow </w:t>
            </w:r>
            <w:r w:rsidR="2C192649" w:rsidRPr="16CFA2CC">
              <w:rPr>
                <w:rFonts w:ascii="Arial" w:eastAsia="Arial" w:hAnsi="Arial" w:cs="Arial"/>
                <w:b/>
                <w:bCs/>
              </w:rPr>
              <w:t>can</w:t>
            </w:r>
            <w:r w:rsidR="08447CAE" w:rsidRPr="16CFA2CC">
              <w:rPr>
                <w:rFonts w:ascii="Arial" w:eastAsia="Arial" w:hAnsi="Arial" w:cs="Arial"/>
                <w:b/>
                <w:bCs/>
              </w:rPr>
              <w:t xml:space="preserve"> custom functions help us to organize our</w:t>
            </w:r>
            <w:r w:rsidR="5C16BB3B" w:rsidRPr="16CFA2CC">
              <w:rPr>
                <w:rFonts w:ascii="Arial" w:eastAsia="Arial" w:hAnsi="Arial" w:cs="Arial"/>
                <w:b/>
                <w:bCs/>
              </w:rPr>
              <w:t xml:space="preserve"> code and structure of our</w:t>
            </w:r>
            <w:r w:rsidR="08447CAE" w:rsidRPr="16CFA2CC">
              <w:rPr>
                <w:rFonts w:ascii="Arial" w:eastAsia="Arial" w:hAnsi="Arial" w:cs="Arial"/>
                <w:b/>
                <w:bCs/>
              </w:rPr>
              <w:t xml:space="preserve"> </w:t>
            </w:r>
            <w:r w:rsidR="42DD9F4D" w:rsidRPr="16CFA2CC">
              <w:rPr>
                <w:rFonts w:ascii="Arial" w:eastAsia="Arial" w:hAnsi="Arial" w:cs="Arial"/>
                <w:b/>
                <w:bCs/>
              </w:rPr>
              <w:t>music</w:t>
            </w:r>
            <w:r w:rsidR="2DA3F3EC" w:rsidRPr="16CFA2CC">
              <w:rPr>
                <w:rFonts w:ascii="Arial" w:eastAsia="Arial" w:hAnsi="Arial" w:cs="Arial"/>
                <w:b/>
                <w:bCs/>
              </w:rPr>
              <w:t xml:space="preserve"> composition</w:t>
            </w:r>
            <w:r w:rsidR="42DD9F4D" w:rsidRPr="16CFA2CC">
              <w:rPr>
                <w:rFonts w:ascii="Arial" w:eastAsia="Arial" w:hAnsi="Arial" w:cs="Arial"/>
                <w:b/>
                <w:bCs/>
              </w:rPr>
              <w:t>?</w:t>
            </w:r>
          </w:p>
          <w:p w14:paraId="2A53AB71" w14:textId="339CC499" w:rsidR="54DC7A9E" w:rsidRDefault="54DC7A9E" w:rsidP="54DC7A9E">
            <w:pPr>
              <w:pStyle w:val="Normal0"/>
              <w:ind w:left="-15"/>
              <w:rPr>
                <w:rFonts w:ascii="Arial" w:eastAsia="Arial" w:hAnsi="Arial" w:cs="Arial"/>
                <w:b/>
                <w:bCs/>
              </w:rPr>
            </w:pPr>
          </w:p>
          <w:p w14:paraId="2171B2E6" w14:textId="75C23E27" w:rsidR="7F6F45B9" w:rsidRDefault="33BC653A" w:rsidP="486810FC">
            <w:pPr>
              <w:pStyle w:val="Normal0"/>
              <w:ind w:left="-15"/>
              <w:rPr>
                <w:rFonts w:ascii="Arial" w:eastAsia="Arial" w:hAnsi="Arial" w:cs="Arial"/>
                <w:b/>
                <w:bCs/>
              </w:rPr>
            </w:pPr>
            <w:r w:rsidRPr="16CFA2CC">
              <w:rPr>
                <w:rFonts w:ascii="Arial" w:eastAsia="Arial" w:hAnsi="Arial" w:cs="Arial"/>
              </w:rPr>
              <w:t>Custom functions allow us t</w:t>
            </w:r>
            <w:r w:rsidR="3512AAE8" w:rsidRPr="16CFA2CC">
              <w:rPr>
                <w:rFonts w:ascii="Arial" w:eastAsia="Arial" w:hAnsi="Arial" w:cs="Arial"/>
              </w:rPr>
              <w:t>o</w:t>
            </w:r>
            <w:r w:rsidR="4ED1C2D8" w:rsidRPr="16CFA2CC">
              <w:rPr>
                <w:rFonts w:ascii="Arial" w:eastAsia="Arial" w:hAnsi="Arial" w:cs="Arial"/>
              </w:rPr>
              <w:t xml:space="preserve"> c</w:t>
            </w:r>
            <w:r w:rsidR="3512AAE8" w:rsidRPr="16CFA2CC">
              <w:rPr>
                <w:rFonts w:ascii="Arial" w:eastAsia="Arial" w:hAnsi="Arial" w:cs="Arial"/>
              </w:rPr>
              <w:t>reate repeating s</w:t>
            </w:r>
            <w:r w:rsidR="31DFFA83" w:rsidRPr="16CFA2CC">
              <w:rPr>
                <w:rFonts w:ascii="Arial" w:eastAsia="Arial" w:hAnsi="Arial" w:cs="Arial"/>
              </w:rPr>
              <w:t xml:space="preserve">ong sections without writing lines and lines of code. </w:t>
            </w:r>
            <w:r w:rsidR="10967207" w:rsidRPr="16CFA2CC">
              <w:rPr>
                <w:rFonts w:ascii="Arial" w:eastAsia="Arial" w:hAnsi="Arial" w:cs="Arial"/>
              </w:rPr>
              <w:t xml:space="preserve">We can organize our songs into sections and call them multiple times without writing repetitive code. </w:t>
            </w:r>
            <w:r w:rsidR="31DFFA83" w:rsidRPr="16CFA2CC">
              <w:rPr>
                <w:rFonts w:ascii="Arial" w:eastAsia="Arial" w:hAnsi="Arial" w:cs="Arial"/>
              </w:rPr>
              <w:t xml:space="preserve">This assists </w:t>
            </w:r>
            <w:r w:rsidR="51B6462B" w:rsidRPr="16CFA2CC">
              <w:rPr>
                <w:rFonts w:ascii="Arial" w:eastAsia="Arial" w:hAnsi="Arial" w:cs="Arial"/>
              </w:rPr>
              <w:t>the</w:t>
            </w:r>
            <w:r w:rsidR="31DFFA83" w:rsidRPr="16CFA2CC">
              <w:rPr>
                <w:rFonts w:ascii="Arial" w:eastAsia="Arial" w:hAnsi="Arial" w:cs="Arial"/>
              </w:rPr>
              <w:t xml:space="preserve"> creative process in </w:t>
            </w:r>
            <w:r w:rsidR="24D35CAB" w:rsidRPr="16CFA2CC">
              <w:rPr>
                <w:rFonts w:ascii="Arial" w:eastAsia="Arial" w:hAnsi="Arial" w:cs="Arial"/>
              </w:rPr>
              <w:t xml:space="preserve">song writing allowing you to make changes in the code easily to compose the best possible song. By calling </w:t>
            </w:r>
            <w:r w:rsidR="79022687" w:rsidRPr="16CFA2CC">
              <w:rPr>
                <w:rFonts w:ascii="Arial" w:eastAsia="Arial" w:hAnsi="Arial" w:cs="Arial"/>
              </w:rPr>
              <w:t xml:space="preserve">the functions in different orders, you can also include repetition and variation of sections. </w:t>
            </w:r>
          </w:p>
          <w:p w14:paraId="668C284E" w14:textId="4551995E" w:rsidR="7F6F45B9" w:rsidRDefault="7F6F45B9" w:rsidP="486810FC">
            <w:pPr>
              <w:pStyle w:val="Normal0"/>
              <w:ind w:left="-15"/>
              <w:rPr>
                <w:rFonts w:ascii="Arial" w:eastAsia="Arial" w:hAnsi="Arial" w:cs="Arial"/>
                <w:b/>
                <w:bCs/>
              </w:rPr>
            </w:pPr>
          </w:p>
          <w:p w14:paraId="40051ABB" w14:textId="50BAAF79" w:rsidR="7F6F45B9" w:rsidRDefault="0EB4E082" w:rsidP="486810FC">
            <w:pPr>
              <w:pStyle w:val="Normal0"/>
              <w:ind w:left="-15"/>
              <w:rPr>
                <w:rFonts w:ascii="Arial" w:eastAsia="Arial" w:hAnsi="Arial" w:cs="Arial"/>
                <w:b/>
                <w:bCs/>
              </w:rPr>
            </w:pPr>
            <w:r w:rsidRPr="16CFA2CC">
              <w:rPr>
                <w:rFonts w:ascii="Arial" w:eastAsia="Arial" w:hAnsi="Arial" w:cs="Arial"/>
                <w:b/>
                <w:bCs/>
              </w:rPr>
              <w:t xml:space="preserve">How do custom functions help us organize our code and make it more </w:t>
            </w:r>
            <w:r w:rsidR="5346F1DA" w:rsidRPr="16CFA2CC">
              <w:rPr>
                <w:rFonts w:ascii="Arial" w:eastAsia="Arial" w:hAnsi="Arial" w:cs="Arial"/>
                <w:b/>
                <w:bCs/>
              </w:rPr>
              <w:t>concise</w:t>
            </w:r>
            <w:r w:rsidRPr="16CFA2CC">
              <w:rPr>
                <w:rFonts w:ascii="Arial" w:eastAsia="Arial" w:hAnsi="Arial" w:cs="Arial"/>
                <w:b/>
                <w:bCs/>
              </w:rPr>
              <w:t>?</w:t>
            </w:r>
          </w:p>
          <w:p w14:paraId="5EF7D200" w14:textId="25D974A5" w:rsidR="54DC7A9E" w:rsidRDefault="54DC7A9E" w:rsidP="54DC7A9E">
            <w:pPr>
              <w:pStyle w:val="Normal0"/>
              <w:ind w:left="-15"/>
              <w:rPr>
                <w:rFonts w:ascii="Arial" w:eastAsia="Arial" w:hAnsi="Arial" w:cs="Arial"/>
                <w:b/>
                <w:bCs/>
              </w:rPr>
            </w:pPr>
          </w:p>
          <w:p w14:paraId="1619DFB1" w14:textId="7FAB843F" w:rsidR="7F6F45B9" w:rsidRDefault="13651A9A" w:rsidP="16CFA2CC">
            <w:pPr>
              <w:pStyle w:val="Normal0"/>
              <w:ind w:left="-15"/>
              <w:rPr>
                <w:rFonts w:ascii="Arial" w:eastAsia="Arial" w:hAnsi="Arial" w:cs="Arial"/>
              </w:rPr>
            </w:pPr>
            <w:r w:rsidRPr="16CFA2CC">
              <w:rPr>
                <w:rFonts w:ascii="Arial" w:eastAsia="Arial" w:hAnsi="Arial" w:cs="Arial"/>
              </w:rPr>
              <w:t>Custom functions allow us to</w:t>
            </w:r>
            <w:r w:rsidR="11A0A7C9" w:rsidRPr="16CFA2CC">
              <w:rPr>
                <w:rFonts w:ascii="Arial" w:eastAsia="Arial" w:hAnsi="Arial" w:cs="Arial"/>
              </w:rPr>
              <w:t xml:space="preserve"> perform actions multiple times over the course of our script without having to rewrite </w:t>
            </w:r>
            <w:r w:rsidR="5C646585" w:rsidRPr="16CFA2CC">
              <w:rPr>
                <w:rFonts w:ascii="Arial" w:eastAsia="Arial" w:hAnsi="Arial" w:cs="Arial"/>
              </w:rPr>
              <w:t>code,</w:t>
            </w:r>
            <w:r w:rsidR="74ED454A" w:rsidRPr="16CFA2CC">
              <w:rPr>
                <w:rFonts w:ascii="Arial" w:eastAsia="Arial" w:hAnsi="Arial" w:cs="Arial"/>
              </w:rPr>
              <w:t xml:space="preserve"> as well as allow us to make changes to a function that will </w:t>
            </w:r>
            <w:r w:rsidR="74ED454A" w:rsidRPr="16CFA2CC">
              <w:rPr>
                <w:rFonts w:ascii="Arial" w:eastAsia="Arial" w:hAnsi="Arial" w:cs="Arial"/>
              </w:rPr>
              <w:lastRenderedPageBreak/>
              <w:t>create that change across our entire script rather than having to make th</w:t>
            </w:r>
            <w:r w:rsidR="248A3265" w:rsidRPr="16CFA2CC">
              <w:rPr>
                <w:rFonts w:ascii="Arial" w:eastAsia="Arial" w:hAnsi="Arial" w:cs="Arial"/>
              </w:rPr>
              <w:t>e</w:t>
            </w:r>
            <w:r w:rsidR="74ED454A" w:rsidRPr="16CFA2CC">
              <w:rPr>
                <w:rFonts w:ascii="Arial" w:eastAsia="Arial" w:hAnsi="Arial" w:cs="Arial"/>
              </w:rPr>
              <w:t xml:space="preserve"> change manually in multiple places.</w:t>
            </w:r>
          </w:p>
          <w:p w14:paraId="0000001B" w14:textId="77777777" w:rsidR="004125DD" w:rsidRDefault="004125DD">
            <w:pPr>
              <w:pStyle w:val="Normal0"/>
              <w:rPr>
                <w:rFonts w:ascii="Arial" w:eastAsia="Arial" w:hAnsi="Arial" w:cs="Arial"/>
                <w:i/>
              </w:rPr>
            </w:pPr>
          </w:p>
        </w:tc>
      </w:tr>
      <w:tr w:rsidR="004125DD" w14:paraId="75714F22" w14:textId="77777777" w:rsidTr="242380F7">
        <w:tc>
          <w:tcPr>
            <w:tcW w:w="288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0000001C" w14:textId="77777777" w:rsidR="004125DD" w:rsidRDefault="00925500">
            <w:pPr>
              <w:pStyle w:val="Normal0"/>
              <w:rPr>
                <w:rFonts w:ascii="Arial" w:eastAsia="Arial" w:hAnsi="Arial" w:cs="Arial"/>
                <w:b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sz w:val="28"/>
                <w:szCs w:val="28"/>
              </w:rPr>
              <w:lastRenderedPageBreak/>
              <w:t>Evidence of Learning</w:t>
            </w:r>
          </w:p>
        </w:tc>
        <w:tc>
          <w:tcPr>
            <w:tcW w:w="64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0000001D" w14:textId="3FA9737A" w:rsidR="004125DD" w:rsidRDefault="5E1CE2E8">
            <w:pPr>
              <w:pStyle w:val="Normal0"/>
              <w:rPr>
                <w:rFonts w:ascii="Arial" w:eastAsia="Arial" w:hAnsi="Arial" w:cs="Arial"/>
              </w:rPr>
            </w:pPr>
            <w:r w:rsidRPr="55459A59">
              <w:rPr>
                <w:rFonts w:ascii="Arial" w:eastAsia="Arial" w:hAnsi="Arial" w:cs="Arial"/>
                <w:b/>
                <w:bCs/>
              </w:rPr>
              <w:t>Formative</w:t>
            </w:r>
            <w:r w:rsidRPr="55459A59">
              <w:rPr>
                <w:rFonts w:ascii="Arial" w:eastAsia="Arial" w:hAnsi="Arial" w:cs="Arial"/>
              </w:rPr>
              <w:t xml:space="preserve">: </w:t>
            </w:r>
            <w:r w:rsidR="470ED83B" w:rsidRPr="55459A59">
              <w:rPr>
                <w:rFonts w:ascii="Arial" w:eastAsia="Arial" w:hAnsi="Arial" w:cs="Arial"/>
              </w:rPr>
              <w:t xml:space="preserve">Rewrite a </w:t>
            </w:r>
            <w:r w:rsidR="15CC445E" w:rsidRPr="55459A59">
              <w:rPr>
                <w:rFonts w:ascii="Arial" w:eastAsia="Arial" w:hAnsi="Arial" w:cs="Arial"/>
              </w:rPr>
              <w:t>song script</w:t>
            </w:r>
            <w:r w:rsidR="470ED83B" w:rsidRPr="55459A59">
              <w:rPr>
                <w:rFonts w:ascii="Arial" w:eastAsia="Arial" w:hAnsi="Arial" w:cs="Arial"/>
              </w:rPr>
              <w:t xml:space="preserve"> using custom functions to map out the form.</w:t>
            </w:r>
          </w:p>
          <w:p w14:paraId="0000001E" w14:textId="7B49E4EF" w:rsidR="004125DD" w:rsidRDefault="004125DD">
            <w:pPr>
              <w:pStyle w:val="Normal0"/>
              <w:rPr>
                <w:rFonts w:ascii="Arial" w:eastAsia="Arial" w:hAnsi="Arial" w:cs="Arial"/>
              </w:rPr>
            </w:pPr>
          </w:p>
        </w:tc>
      </w:tr>
      <w:tr w:rsidR="004125DD" w14:paraId="63A54C42" w14:textId="77777777" w:rsidTr="242380F7">
        <w:tc>
          <w:tcPr>
            <w:tcW w:w="288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0000001F" w14:textId="77777777" w:rsidR="004125DD" w:rsidRDefault="00925500">
            <w:pPr>
              <w:pStyle w:val="Normal0"/>
              <w:rPr>
                <w:rFonts w:ascii="Quattrocento Sans" w:eastAsia="Quattrocento Sans" w:hAnsi="Quattrocento Sans" w:cs="Quattrocento Sans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28"/>
                <w:szCs w:val="28"/>
              </w:rPr>
              <w:t>Materials</w:t>
            </w:r>
            <w:r>
              <w:rPr>
                <w:rFonts w:ascii="Arial" w:eastAsia="Arial" w:hAnsi="Arial" w:cs="Arial"/>
                <w:sz w:val="28"/>
                <w:szCs w:val="28"/>
              </w:rPr>
              <w:t> </w:t>
            </w:r>
          </w:p>
          <w:p w14:paraId="00000020" w14:textId="77777777" w:rsidR="004125DD" w:rsidRDefault="00925500">
            <w:pPr>
              <w:pStyle w:val="Normal0"/>
              <w:rPr>
                <w:rFonts w:ascii="Quattrocento Sans" w:eastAsia="Quattrocento Sans" w:hAnsi="Quattrocento Sans" w:cs="Quattrocento Sans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 </w:t>
            </w:r>
          </w:p>
        </w:tc>
        <w:tc>
          <w:tcPr>
            <w:tcW w:w="64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00000021" w14:textId="77777777" w:rsidR="004125DD" w:rsidRDefault="5E1CE2E8">
            <w:pPr>
              <w:pStyle w:val="Normal0"/>
              <w:rPr>
                <w:rFonts w:ascii="Quattrocento Sans" w:eastAsia="Quattrocento Sans" w:hAnsi="Quattrocento Sans" w:cs="Quattrocento Sans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</w:rPr>
              <w:t>EarSketch</w:t>
            </w:r>
            <w:proofErr w:type="spellEnd"/>
            <w:r>
              <w:rPr>
                <w:rFonts w:ascii="Arial" w:eastAsia="Arial" w:hAnsi="Arial" w:cs="Arial"/>
              </w:rPr>
              <w:t>  </w:t>
            </w:r>
          </w:p>
          <w:p w14:paraId="219AF17F" w14:textId="00A735AD" w:rsidR="7B8F3C5E" w:rsidRDefault="68D4206D" w:rsidP="47962405">
            <w:pPr>
              <w:pStyle w:val="Normal0"/>
              <w:spacing w:line="259" w:lineRule="auto"/>
              <w:rPr>
                <w:rFonts w:ascii="Arial" w:eastAsia="Arial" w:hAnsi="Arial" w:cs="Arial"/>
              </w:rPr>
            </w:pPr>
            <w:r w:rsidRPr="486810FC">
              <w:rPr>
                <w:rFonts w:ascii="Arial" w:eastAsia="Arial" w:hAnsi="Arial" w:cs="Arial"/>
              </w:rPr>
              <w:t xml:space="preserve">Template </w:t>
            </w:r>
            <w:proofErr w:type="spellStart"/>
            <w:r w:rsidRPr="486810FC">
              <w:rPr>
                <w:rFonts w:ascii="Arial" w:eastAsia="Arial" w:hAnsi="Arial" w:cs="Arial"/>
              </w:rPr>
              <w:t>E</w:t>
            </w:r>
            <w:r w:rsidR="1EB729D1" w:rsidRPr="486810FC">
              <w:rPr>
                <w:rFonts w:ascii="Arial" w:eastAsia="Arial" w:hAnsi="Arial" w:cs="Arial"/>
              </w:rPr>
              <w:t>ar</w:t>
            </w:r>
            <w:r w:rsidRPr="486810FC">
              <w:rPr>
                <w:rFonts w:ascii="Arial" w:eastAsia="Arial" w:hAnsi="Arial" w:cs="Arial"/>
              </w:rPr>
              <w:t>S</w:t>
            </w:r>
            <w:r w:rsidR="290E8CE3" w:rsidRPr="486810FC">
              <w:rPr>
                <w:rFonts w:ascii="Arial" w:eastAsia="Arial" w:hAnsi="Arial" w:cs="Arial"/>
              </w:rPr>
              <w:t>ketch</w:t>
            </w:r>
            <w:proofErr w:type="spellEnd"/>
            <w:r w:rsidRPr="486810FC">
              <w:rPr>
                <w:rFonts w:ascii="Arial" w:eastAsia="Arial" w:hAnsi="Arial" w:cs="Arial"/>
              </w:rPr>
              <w:t xml:space="preserve"> scripts</w:t>
            </w:r>
          </w:p>
          <w:p w14:paraId="00000023" w14:textId="77777777" w:rsidR="004125DD" w:rsidRDefault="00925500">
            <w:pPr>
              <w:pStyle w:val="Normal0"/>
              <w:rPr>
                <w:rFonts w:ascii="Quattrocento Sans" w:eastAsia="Quattrocento Sans" w:hAnsi="Quattrocento Sans" w:cs="Quattrocento Sans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 </w:t>
            </w:r>
          </w:p>
        </w:tc>
      </w:tr>
      <w:tr w:rsidR="004125DD" w14:paraId="236E4D92" w14:textId="77777777" w:rsidTr="242380F7">
        <w:trPr>
          <w:trHeight w:val="525"/>
        </w:trPr>
        <w:tc>
          <w:tcPr>
            <w:tcW w:w="288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00000024" w14:textId="77777777" w:rsidR="004125DD" w:rsidRDefault="00925500">
            <w:pPr>
              <w:pStyle w:val="Normal0"/>
              <w:rPr>
                <w:rFonts w:ascii="Arial" w:eastAsia="Arial" w:hAnsi="Arial" w:cs="Arial"/>
                <w:b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sz w:val="28"/>
                <w:szCs w:val="28"/>
              </w:rPr>
              <w:t>Vocabulary</w:t>
            </w:r>
          </w:p>
        </w:tc>
        <w:tc>
          <w:tcPr>
            <w:tcW w:w="64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13752DEC" w14:textId="4681434F" w:rsidR="004125DD" w:rsidRDefault="7B854D5A" w:rsidP="16CFA2CC">
            <w:pPr>
              <w:pStyle w:val="Normal0"/>
              <w:numPr>
                <w:ilvl w:val="0"/>
                <w:numId w:val="2"/>
              </w:numPr>
              <w:rPr>
                <w:rFonts w:ascii="Arial" w:eastAsia="Arial" w:hAnsi="Arial" w:cs="Arial"/>
              </w:rPr>
            </w:pPr>
            <w:r w:rsidRPr="242380F7">
              <w:rPr>
                <w:rFonts w:ascii="Arial" w:eastAsia="Arial" w:hAnsi="Arial" w:cs="Arial"/>
                <w:b/>
                <w:bCs/>
              </w:rPr>
              <w:t>Custom Function</w:t>
            </w:r>
            <w:r w:rsidR="51F4F10C" w:rsidRPr="242380F7">
              <w:rPr>
                <w:rFonts w:ascii="Arial" w:eastAsia="Arial" w:hAnsi="Arial" w:cs="Arial"/>
                <w:b/>
                <w:bCs/>
              </w:rPr>
              <w:t>:</w:t>
            </w:r>
            <w:r w:rsidR="21365011" w:rsidRPr="242380F7">
              <w:rPr>
                <w:rFonts w:ascii="Arial" w:eastAsia="Arial" w:hAnsi="Arial" w:cs="Arial"/>
              </w:rPr>
              <w:t xml:space="preserve"> A block of code that performs a specific, user-defined task.</w:t>
            </w:r>
            <w:r w:rsidRPr="242380F7">
              <w:rPr>
                <w:rFonts w:ascii="Arial" w:eastAsia="Arial" w:hAnsi="Arial" w:cs="Arial"/>
              </w:rPr>
              <w:t xml:space="preserve"> </w:t>
            </w:r>
          </w:p>
          <w:p w14:paraId="55737D28" w14:textId="4B6F1692" w:rsidR="5DB9B990" w:rsidRDefault="5DB9B990" w:rsidP="242380F7">
            <w:pPr>
              <w:pStyle w:val="Normal1"/>
              <w:numPr>
                <w:ilvl w:val="0"/>
                <w:numId w:val="2"/>
              </w:numPr>
              <w:rPr>
                <w:rFonts w:ascii="Arial" w:eastAsia="Arial" w:hAnsi="Arial" w:cs="Arial"/>
              </w:rPr>
            </w:pPr>
            <w:r w:rsidRPr="242380F7">
              <w:rPr>
                <w:rFonts w:ascii="Arial" w:eastAsia="Arial" w:hAnsi="Arial" w:cs="Arial"/>
                <w:b/>
                <w:bCs/>
              </w:rPr>
              <w:t>Argument:</w:t>
            </w:r>
            <w:r w:rsidRPr="242380F7">
              <w:rPr>
                <w:rFonts w:ascii="Arial" w:eastAsia="Arial" w:hAnsi="Arial" w:cs="Arial"/>
              </w:rPr>
              <w:t xml:space="preserve"> Information given to a function when it is used. Arguments fill in the place of parameters when using a function.</w:t>
            </w:r>
          </w:p>
          <w:p w14:paraId="0575E2A0" w14:textId="4259AF1D" w:rsidR="004125DD" w:rsidRDefault="7547DC02" w:rsidP="242380F7">
            <w:pPr>
              <w:pStyle w:val="Normal0"/>
              <w:numPr>
                <w:ilvl w:val="0"/>
                <w:numId w:val="2"/>
              </w:numPr>
              <w:rPr>
                <w:rFonts w:ascii="Arial" w:eastAsia="Arial" w:hAnsi="Arial" w:cs="Arial"/>
              </w:rPr>
            </w:pPr>
            <w:r w:rsidRPr="242380F7">
              <w:rPr>
                <w:rFonts w:ascii="Arial" w:eastAsia="Arial" w:hAnsi="Arial" w:cs="Arial"/>
                <w:b/>
                <w:bCs/>
              </w:rPr>
              <w:t>Parameter</w:t>
            </w:r>
            <w:r w:rsidR="4E5994F1" w:rsidRPr="242380F7">
              <w:rPr>
                <w:rFonts w:ascii="Arial" w:eastAsia="Arial" w:hAnsi="Arial" w:cs="Arial"/>
                <w:b/>
                <w:bCs/>
              </w:rPr>
              <w:t>:</w:t>
            </w:r>
            <w:r w:rsidR="4E5994F1" w:rsidRPr="242380F7">
              <w:rPr>
                <w:rFonts w:ascii="Arial" w:eastAsia="Arial" w:hAnsi="Arial" w:cs="Arial"/>
              </w:rPr>
              <w:t xml:space="preserve"> A variable used in a function definition. In </w:t>
            </w:r>
            <w:proofErr w:type="spellStart"/>
            <w:r w:rsidR="4E5994F1" w:rsidRPr="242380F7">
              <w:rPr>
                <w:rFonts w:ascii="Arial" w:eastAsia="Arial" w:hAnsi="Arial" w:cs="Arial"/>
              </w:rPr>
              <w:t>EarSketch</w:t>
            </w:r>
            <w:proofErr w:type="spellEnd"/>
            <w:r w:rsidR="4E5994F1" w:rsidRPr="242380F7">
              <w:rPr>
                <w:rFonts w:ascii="Arial" w:eastAsia="Arial" w:hAnsi="Arial" w:cs="Arial"/>
              </w:rPr>
              <w:t>, a parameter may be a sound name, track number, etc.</w:t>
            </w:r>
          </w:p>
          <w:p w14:paraId="00000025" w14:textId="7AEB5552" w:rsidR="004125DD" w:rsidRDefault="004125DD" w:rsidP="47962405">
            <w:pPr>
              <w:pStyle w:val="Normal0"/>
              <w:rPr>
                <w:rFonts w:ascii="Arial" w:eastAsia="Arial" w:hAnsi="Arial" w:cs="Arial"/>
              </w:rPr>
            </w:pPr>
          </w:p>
        </w:tc>
      </w:tr>
    </w:tbl>
    <w:p w14:paraId="00000026" w14:textId="77777777" w:rsidR="004125DD" w:rsidRDefault="004125DD">
      <w:pPr>
        <w:pStyle w:val="Normal0"/>
      </w:pPr>
    </w:p>
    <w:p w14:paraId="00000027" w14:textId="77777777" w:rsidR="004125DD" w:rsidRDefault="004125DD">
      <w:pPr>
        <w:pStyle w:val="Normal0"/>
      </w:pPr>
    </w:p>
    <w:p w14:paraId="00000028" w14:textId="77777777" w:rsidR="004125DD" w:rsidRDefault="00925500">
      <w:pPr>
        <w:pStyle w:val="Normal0"/>
      </w:pPr>
      <w:r>
        <w:br w:type="page"/>
      </w:r>
    </w:p>
    <w:tbl>
      <w:tblPr>
        <w:tblW w:w="9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680"/>
        <w:gridCol w:w="4680"/>
      </w:tblGrid>
      <w:tr w:rsidR="004125DD" w14:paraId="1494E2EA" w14:textId="77777777" w:rsidTr="0069F5D6">
        <w:trPr>
          <w:trHeight w:val="405"/>
        </w:trPr>
        <w:tc>
          <w:tcPr>
            <w:tcW w:w="9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CE5CD"/>
          </w:tcPr>
          <w:p w14:paraId="00000029" w14:textId="77777777" w:rsidR="004125DD" w:rsidRDefault="00925500" w:rsidP="55459A59">
            <w:pPr>
              <w:pStyle w:val="Normal0"/>
              <w:spacing w:line="276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55459A59">
              <w:rPr>
                <w:rFonts w:ascii="Arial" w:eastAsia="Arial" w:hAnsi="Arial" w:cs="Arial"/>
                <w:b/>
                <w:bCs/>
                <w:color w:val="000000"/>
                <w:sz w:val="22"/>
                <w:szCs w:val="22"/>
              </w:rPr>
              <w:lastRenderedPageBreak/>
              <w:t>Resources</w:t>
            </w:r>
          </w:p>
        </w:tc>
      </w:tr>
      <w:tr w:rsidR="004125DD" w14:paraId="17265818" w14:textId="77777777" w:rsidTr="0069F5D6">
        <w:tc>
          <w:tcPr>
            <w:tcW w:w="4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FBA0882" w14:textId="156D0D68" w:rsidR="5F3BCAA3" w:rsidRDefault="378A99FF" w:rsidP="0069F5D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69F5D6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Link 1: </w:t>
            </w:r>
            <w:r w:rsidR="750FB575" w:rsidRPr="0069F5D6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Engage Warmup Song </w:t>
            </w:r>
            <w:ins w:id="0" w:author="Missner, Samuel" w:date="2023-06-06T14:04:00Z">
              <w:r w:rsidR="4ACC244F">
                <w:fldChar w:fldCharType="begin"/>
              </w:r>
              <w:r w:rsidR="4ACC244F">
                <w:instrText xml:space="preserve">HYPERLINK "https://www.youtube.com/watch?v=X715EumTGo8" </w:instrText>
              </w:r>
              <w:r w:rsidR="4ACC244F">
                <w:fldChar w:fldCharType="separate"/>
              </w:r>
            </w:ins>
            <w:r w:rsidR="750FB575" w:rsidRPr="0069F5D6">
              <w:rPr>
                <w:rStyle w:val="Hyperlink"/>
                <w:rFonts w:ascii="Arial" w:eastAsia="Arial" w:hAnsi="Arial" w:cs="Arial"/>
                <w:sz w:val="22"/>
                <w:szCs w:val="22"/>
              </w:rPr>
              <w:t>https://www.youtube.com/watch?v=X715EumTGo8</w:t>
            </w:r>
            <w:ins w:id="1" w:author="Missner, Samuel" w:date="2023-06-06T14:04:00Z">
              <w:r w:rsidR="4ACC244F">
                <w:fldChar w:fldCharType="end"/>
              </w:r>
            </w:ins>
            <w:r w:rsidR="750FB575" w:rsidRPr="0069F5D6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</w:t>
            </w:r>
          </w:p>
          <w:p w14:paraId="5161A534" w14:textId="1C5BD399" w:rsidR="0069F5D6" w:rsidRDefault="0069F5D6" w:rsidP="0069F5D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  <w:p w14:paraId="049C555E" w14:textId="627CEE3E" w:rsidR="004125DD" w:rsidRDefault="4A5F45C2" w:rsidP="0069F5D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proofErr w:type="spellStart"/>
            <w:r w:rsidRPr="0069F5D6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</w:rPr>
              <w:t>EarSketch</w:t>
            </w:r>
            <w:proofErr w:type="spellEnd"/>
            <w:r w:rsidRPr="0069F5D6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script links:</w:t>
            </w:r>
          </w:p>
          <w:p w14:paraId="2FCA34F6" w14:textId="6596D444" w:rsidR="0069F5D6" w:rsidRDefault="0069F5D6" w:rsidP="0069F5D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</w:rPr>
            </w:pPr>
          </w:p>
          <w:p w14:paraId="71DA6611" w14:textId="43CDB3BD" w:rsidR="004125DD" w:rsidRDefault="549A99A3" w:rsidP="0069F5D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r w:rsidRPr="0069F5D6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Link 2: </w:t>
            </w:r>
            <w:r w:rsidR="5C785F69" w:rsidRPr="0069F5D6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Explain Script:</w:t>
            </w:r>
            <w:r w:rsidR="5C785F69" w:rsidRPr="0069F5D6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ins w:id="2" w:author="Missner, Samuel A" w:date="2023-04-09T01:57:00Z">
              <w:r w:rsidR="494447C3">
                <w:fldChar w:fldCharType="begin"/>
              </w:r>
              <w:r w:rsidR="494447C3">
                <w:instrText xml:space="preserve">HYPERLINK "https://earsketch.gatech.edu/earsketch2/?sharing=7i558MWgFKf-JqEXrQNVhEMN_pB5G_uGpBAbTb2R_gc" </w:instrText>
              </w:r>
              <w:r w:rsidR="494447C3">
                <w:fldChar w:fldCharType="separate"/>
              </w:r>
            </w:ins>
            <w:del w:id="3" w:author="Missner, Samuel" w:date="2023-05-27T01:23:00Z">
              <w:r w:rsidR="494447C3">
                <w:fldChar w:fldCharType="end"/>
              </w:r>
            </w:del>
          </w:p>
          <w:p w14:paraId="20322079" w14:textId="5B2D655D" w:rsidR="33AB4758" w:rsidRDefault="33AB4758" w:rsidP="0069F5D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  <w:ins w:id="4" w:author="Missner, Samuel" w:date="2023-05-27T01:23:00Z">
              <w:r>
                <w:fldChar w:fldCharType="begin"/>
              </w:r>
              <w:r>
                <w:instrText xml:space="preserve">HYPERLINK "https://earsketch.gatech.edu/earsketch2/?sharing=kyKe5cIlHAU4uEYK5vFkaw" </w:instrText>
              </w:r>
              <w:r>
                <w:fldChar w:fldCharType="separate"/>
              </w:r>
            </w:ins>
            <w:r w:rsidR="302A111F" w:rsidRPr="0069F5D6">
              <w:rPr>
                <w:rStyle w:val="Hyperlink"/>
                <w:rFonts w:ascii="Arial" w:eastAsia="Arial" w:hAnsi="Arial" w:cs="Arial"/>
                <w:sz w:val="22"/>
                <w:szCs w:val="22"/>
              </w:rPr>
              <w:t>https://earsketch.gatech.edu/earsketch2/?sharing=kyKe5cIlHAU4uEYK5vFkaw</w:t>
            </w:r>
            <w:ins w:id="5" w:author="Missner, Samuel" w:date="2023-05-27T01:23:00Z">
              <w:r>
                <w:fldChar w:fldCharType="end"/>
              </w:r>
            </w:ins>
          </w:p>
          <w:p w14:paraId="64712E5A" w14:textId="4DDC55D5" w:rsidR="0069F5D6" w:rsidRDefault="0069F5D6" w:rsidP="0069F5D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</w:p>
          <w:p w14:paraId="6B295E77" w14:textId="0C4B91E1" w:rsidR="004125DD" w:rsidRDefault="4E1C98F4" w:rsidP="0069F5D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69F5D6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Link 3: </w:t>
            </w:r>
            <w:r w:rsidR="5C785F69" w:rsidRPr="0069F5D6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Elaborate Template</w:t>
            </w:r>
          </w:p>
          <w:p w14:paraId="02F93A03" w14:textId="18148905" w:rsidR="004125DD" w:rsidRDefault="00925500" w:rsidP="0069F5D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ins w:id="6" w:author="Missner, Samuel A" w:date="2023-04-09T01:58:00Z">
              <w:r>
                <w:fldChar w:fldCharType="begin"/>
              </w:r>
              <w:r>
                <w:instrText xml:space="preserve">HYPERLINK "https://earsketch.gatech.edu/earsketch2/?sharing=q_203NxZn2vgAlUbYiLsYQ" </w:instrText>
              </w:r>
              <w:r>
                <w:fldChar w:fldCharType="separate"/>
              </w:r>
            </w:ins>
            <w:r w:rsidR="5103C75E" w:rsidRPr="0069F5D6">
              <w:rPr>
                <w:rStyle w:val="Hyperlink"/>
                <w:rFonts w:ascii="Arial" w:eastAsia="Arial" w:hAnsi="Arial" w:cs="Arial"/>
                <w:sz w:val="22"/>
                <w:szCs w:val="22"/>
              </w:rPr>
              <w:t>https://earsketch.gatech.edu/earsketch2/?sharing=q_203NxZn2vgAlUbYiLsYQ</w:t>
            </w:r>
            <w:ins w:id="7" w:author="Missner, Samuel A" w:date="2023-04-09T01:58:00Z">
              <w:r>
                <w:fldChar w:fldCharType="end"/>
              </w:r>
            </w:ins>
          </w:p>
          <w:p w14:paraId="6C465A1D" w14:textId="0DCF0386" w:rsidR="0069F5D6" w:rsidRDefault="0069F5D6" w:rsidP="0069F5D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</w:p>
          <w:p w14:paraId="7FB96BBA" w14:textId="169B29A4" w:rsidR="004125DD" w:rsidRDefault="033F72C4" w:rsidP="0069F5D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69F5D6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Link 4: </w:t>
            </w:r>
            <w:r w:rsidR="05DBB01D" w:rsidRPr="0069F5D6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Elaborate Solution</w:t>
            </w:r>
          </w:p>
          <w:p w14:paraId="0000002E" w14:textId="0AB01D90" w:rsidR="004125DD" w:rsidRDefault="6540191B" w:rsidP="0069F5D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hyperlink r:id="rId14">
              <w:r w:rsidRPr="0069F5D6">
                <w:rPr>
                  <w:rStyle w:val="Hyperlink"/>
                  <w:rFonts w:ascii="Arial" w:eastAsia="Arial" w:hAnsi="Arial" w:cs="Arial"/>
                  <w:sz w:val="22"/>
                  <w:szCs w:val="22"/>
                </w:rPr>
                <w:t>https://earsketch.gatech.edu/earsketch2/?sharing=pgPrEs4tASPr7G3yLRu6Qw</w:t>
              </w:r>
            </w:hyperlink>
          </w:p>
        </w:tc>
        <w:tc>
          <w:tcPr>
            <w:tcW w:w="4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845610F" w14:textId="2C2745D9" w:rsidR="004125DD" w:rsidRDefault="00925500" w:rsidP="4C25B3C3">
            <w:pPr>
              <w:pStyle w:val="Normal0"/>
              <w:spacing w:line="276" w:lineRule="auto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 w:rsidRPr="22E17FD2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EarSketch</w:t>
            </w:r>
            <w:proofErr w:type="spellEnd"/>
            <w:r w:rsidRPr="22E17FD2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Curriculum Panel (Links)</w:t>
            </w:r>
            <w:r w:rsidR="09B41CD0" w:rsidRPr="22E17FD2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:</w:t>
            </w:r>
          </w:p>
          <w:p w14:paraId="7856E73C" w14:textId="5E7B62AB" w:rsidR="004125DD" w:rsidRDefault="09B41CD0" w:rsidP="22E17FD2">
            <w:pPr>
              <w:pStyle w:val="Normal0"/>
              <w:spacing w:line="276" w:lineRule="auto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22E17FD2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Chapter 7.2:</w:t>
            </w:r>
          </w:p>
          <w:p w14:paraId="27104EBB" w14:textId="3A397D14" w:rsidR="004125DD" w:rsidRDefault="00925500" w:rsidP="4C25B3C3">
            <w:pPr>
              <w:pStyle w:val="Normal0"/>
              <w:spacing w:line="276" w:lineRule="auto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ins w:id="8" w:author="Missner, Samuel A" w:date="2023-04-13T15:29:00Z">
              <w:r>
                <w:fldChar w:fldCharType="begin"/>
              </w:r>
              <w:r>
                <w:instrText xml:space="preserve">HYPERLINK "https://earsketch.gatech.edu/earsketch2/?curriculum=/en/v2/custom-functions:creatingyourcustomfunctions&amp;language=python" </w:instrText>
              </w:r>
              <w:r>
                <w:fldChar w:fldCharType="separate"/>
              </w:r>
            </w:ins>
            <w:r w:rsidR="09B41CD0" w:rsidRPr="4C25B3C3">
              <w:rPr>
                <w:rStyle w:val="Hyperlink"/>
                <w:rFonts w:ascii="Arial" w:eastAsia="Arial" w:hAnsi="Arial" w:cs="Arial"/>
                <w:sz w:val="22"/>
                <w:szCs w:val="22"/>
              </w:rPr>
              <w:t>https://earsketch.gatech.edu/earsketch2/?curriculum=/en/v2/custom-functions:creatingyourcustomfunctions&amp;language=python</w:t>
            </w:r>
            <w:ins w:id="9" w:author="Missner, Samuel A" w:date="2023-04-13T15:29:00Z">
              <w:r>
                <w:fldChar w:fldCharType="end"/>
              </w:r>
            </w:ins>
          </w:p>
          <w:p w14:paraId="202B448A" w14:textId="168C38D0" w:rsidR="004125DD" w:rsidRDefault="09B41CD0" w:rsidP="4C25B3C3">
            <w:pPr>
              <w:pStyle w:val="Normal0"/>
              <w:spacing w:line="276" w:lineRule="auto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22E17FD2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Chapter 7.4:</w:t>
            </w:r>
          </w:p>
          <w:p w14:paraId="6F4F7C59" w14:textId="2C3DC326" w:rsidR="004125DD" w:rsidRDefault="00925500" w:rsidP="4C25B3C3">
            <w:pPr>
              <w:pStyle w:val="Normal0"/>
              <w:spacing w:line="276" w:lineRule="auto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ins w:id="10" w:author="Missner, Samuel A" w:date="2023-04-13T15:29:00Z">
              <w:r>
                <w:fldChar w:fldCharType="begin"/>
              </w:r>
              <w:r>
                <w:instrText xml:space="preserve">HYPERLINK "https://earsketch.gatech.edu/earsketch2/?curriculum=/en/v2/custom-functions:yourfullsong&amp;language=python" </w:instrText>
              </w:r>
              <w:r>
                <w:fldChar w:fldCharType="separate"/>
              </w:r>
            </w:ins>
            <w:r w:rsidR="09B41CD0" w:rsidRPr="4C25B3C3">
              <w:rPr>
                <w:rStyle w:val="Hyperlink"/>
                <w:rFonts w:ascii="Arial" w:eastAsia="Arial" w:hAnsi="Arial" w:cs="Arial"/>
                <w:sz w:val="22"/>
                <w:szCs w:val="22"/>
              </w:rPr>
              <w:t>https://earsketch.gatech.edu/earsketch2/?curriculum=/en/v2/custom-functions:yourfullsong&amp;language=python</w:t>
            </w:r>
            <w:ins w:id="11" w:author="Missner, Samuel A" w:date="2023-04-13T15:29:00Z">
              <w:r>
                <w:fldChar w:fldCharType="end"/>
              </w:r>
            </w:ins>
          </w:p>
          <w:p w14:paraId="0000002F" w14:textId="51DC7000" w:rsidR="004125DD" w:rsidRDefault="004125DD" w:rsidP="4C25B3C3">
            <w:pPr>
              <w:pStyle w:val="Normal0"/>
              <w:spacing w:line="276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</w:tbl>
    <w:p w14:paraId="00000030" w14:textId="77777777" w:rsidR="004125DD" w:rsidRDefault="004125DD">
      <w:pPr>
        <w:pStyle w:val="Normal0"/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p w14:paraId="00000031" w14:textId="77777777" w:rsidR="004125DD" w:rsidRDefault="004125DD">
      <w:pPr>
        <w:pStyle w:val="Normal0"/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W w:w="9360" w:type="dxa"/>
        <w:tblLayout w:type="fixed"/>
        <w:tblCellMar>
          <w:left w:w="115" w:type="dxa"/>
          <w:right w:w="115" w:type="dxa"/>
        </w:tblCellMar>
        <w:tblLook w:val="0600" w:firstRow="0" w:lastRow="0" w:firstColumn="0" w:lastColumn="0" w:noHBand="1" w:noVBand="1"/>
      </w:tblPr>
      <w:tblGrid>
        <w:gridCol w:w="9360"/>
      </w:tblGrid>
      <w:tr w:rsidR="004125DD" w14:paraId="388A3CBE" w14:textId="77777777" w:rsidTr="16CFA2CC">
        <w:trPr>
          <w:trHeight w:val="360"/>
        </w:trPr>
        <w:tc>
          <w:tcPr>
            <w:tcW w:w="93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2E9"/>
          </w:tcPr>
          <w:p w14:paraId="00000032" w14:textId="77777777" w:rsidR="004125DD" w:rsidRDefault="00925500" w:rsidP="55459A59">
            <w:pPr>
              <w:pStyle w:val="Normal0"/>
              <w:rPr>
                <w:rFonts w:ascii="Arial" w:eastAsia="Arial" w:hAnsi="Arial" w:cs="Arial"/>
                <w:sz w:val="22"/>
                <w:szCs w:val="22"/>
              </w:rPr>
            </w:pPr>
            <w:r w:rsidRPr="55459A59">
              <w:rPr>
                <w:rFonts w:ascii="Arial" w:eastAsia="Arial" w:hAnsi="Arial" w:cs="Arial"/>
                <w:b/>
                <w:bCs/>
                <w:sz w:val="22"/>
                <w:szCs w:val="22"/>
              </w:rPr>
              <w:t>Teacher Preparation</w:t>
            </w:r>
          </w:p>
        </w:tc>
      </w:tr>
      <w:tr w:rsidR="004125DD" w14:paraId="715E18C9" w14:textId="77777777" w:rsidTr="16CFA2CC">
        <w:trPr>
          <w:trHeight w:val="360"/>
        </w:trPr>
        <w:tc>
          <w:tcPr>
            <w:tcW w:w="93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23555D6" w14:textId="1975C413" w:rsidR="004125DD" w:rsidRDefault="7246CE42" w:rsidP="22E17FD2">
            <w:pPr>
              <w:pStyle w:val="Normal0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22E17FD2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Review </w:t>
            </w:r>
            <w:r w:rsidR="00925500" w:rsidRPr="22E17FD2">
              <w:rPr>
                <w:rFonts w:ascii="Arial" w:eastAsia="Arial" w:hAnsi="Arial" w:cs="Arial"/>
                <w:color w:val="000000"/>
                <w:sz w:val="22"/>
                <w:szCs w:val="22"/>
              </w:rPr>
              <w:t>sample code and add in extra comments if needed to help explain the concepts to students.</w:t>
            </w:r>
          </w:p>
          <w:p w14:paraId="00000033" w14:textId="514F04AE" w:rsidR="004125DD" w:rsidRDefault="6BF0A5E9" w:rsidP="16CFA2CC">
            <w:pPr>
              <w:pStyle w:val="Normal0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16CFA2C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Provide the </w:t>
            </w:r>
            <w:r w:rsidR="6B2050CE" w:rsidRPr="16CFA2C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link for the</w:t>
            </w:r>
            <w:r w:rsidR="250D2D23" w:rsidRPr="16CFA2C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250D2D23" w:rsidRPr="16CFA2C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E</w:t>
            </w:r>
            <w:r w:rsidR="47641032" w:rsidRPr="16CFA2C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ar</w:t>
            </w:r>
            <w:r w:rsidR="250D2D23" w:rsidRPr="16CFA2C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S</w:t>
            </w:r>
            <w:r w:rsidR="09D1DA55" w:rsidRPr="16CFA2C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ketch</w:t>
            </w:r>
            <w:proofErr w:type="spellEnd"/>
            <w:r w:rsidR="6B2050CE" w:rsidRPr="16CFA2C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demonstration to the students through </w:t>
            </w:r>
            <w:r w:rsidR="313D834C" w:rsidRPr="16CFA2C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Google Classroom/email.</w:t>
            </w:r>
            <w:r w:rsidR="51914D1D" w:rsidRPr="16CFA2C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6B2050CE" w:rsidRPr="16CFA2C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The solution script can be found in the notes of the </w:t>
            </w:r>
            <w:r w:rsidR="3D7A071C" w:rsidRPr="16CFA2C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PowerPoint</w:t>
            </w:r>
            <w:r w:rsidR="6B2050CE" w:rsidRPr="16CFA2C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as well.</w:t>
            </w:r>
          </w:p>
        </w:tc>
      </w:tr>
    </w:tbl>
    <w:p w14:paraId="00000034" w14:textId="77777777" w:rsidR="004125DD" w:rsidRDefault="004125DD">
      <w:pPr>
        <w:pStyle w:val="Normal0"/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p w14:paraId="00000035" w14:textId="77777777" w:rsidR="004125DD" w:rsidRDefault="00925500">
      <w:pPr>
        <w:pStyle w:val="Normal0"/>
        <w:jc w:val="center"/>
        <w:rPr>
          <w:rFonts w:ascii="Quattrocento Sans" w:eastAsia="Quattrocento Sans" w:hAnsi="Quattrocento Sans" w:cs="Quattrocento Sans"/>
          <w:color w:val="FFFFFF"/>
          <w:sz w:val="30"/>
          <w:szCs w:val="30"/>
        </w:rPr>
      </w:pPr>
      <w:r>
        <w:rPr>
          <w:rFonts w:ascii="Quattrocento Sans" w:eastAsia="Quattrocento Sans" w:hAnsi="Quattrocento Sans" w:cs="Quattrocento Sans"/>
          <w:color w:val="FFFFFF"/>
          <w:sz w:val="30"/>
          <w:szCs w:val="30"/>
        </w:rPr>
        <w:t xml:space="preserve">Lesson Implementation </w:t>
      </w:r>
    </w:p>
    <w:p w14:paraId="00000036" w14:textId="77777777" w:rsidR="004125DD" w:rsidRDefault="004125DD">
      <w:pPr>
        <w:pStyle w:val="Normal0"/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NormalTable0"/>
        <w:tblW w:w="9360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4680"/>
        <w:gridCol w:w="4680"/>
      </w:tblGrid>
      <w:tr w:rsidR="004125DD" w14:paraId="097AFC67" w14:textId="77777777" w:rsidTr="242380F7">
        <w:trPr>
          <w:trHeight w:val="405"/>
        </w:trPr>
        <w:tc>
          <w:tcPr>
            <w:tcW w:w="9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EAD1DC"/>
          </w:tcPr>
          <w:p w14:paraId="00000037" w14:textId="382AE2CB" w:rsidR="004125DD" w:rsidRDefault="15BFD5AE" w:rsidP="486810FC">
            <w:pPr>
              <w:pStyle w:val="Normal0"/>
              <w:rPr>
                <w:rFonts w:ascii="Arial" w:eastAsia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55459A59"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Engage / Explore: </w:t>
            </w:r>
            <w:r w:rsidR="6022F9F3" w:rsidRPr="55459A59"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Review of </w:t>
            </w:r>
            <w:r w:rsidR="5D6279BA" w:rsidRPr="55459A59">
              <w:rPr>
                <w:rFonts w:ascii="Arial" w:eastAsia="Arial" w:hAnsi="Arial" w:cs="Arial"/>
                <w:b/>
                <w:bCs/>
                <w:sz w:val="22"/>
                <w:szCs w:val="22"/>
              </w:rPr>
              <w:t>c</w:t>
            </w:r>
            <w:r w:rsidR="16E2CA31" w:rsidRPr="55459A59">
              <w:rPr>
                <w:rFonts w:ascii="Arial" w:eastAsia="Arial" w:hAnsi="Arial" w:cs="Arial"/>
                <w:b/>
                <w:bCs/>
                <w:sz w:val="22"/>
                <w:szCs w:val="22"/>
              </w:rPr>
              <w:t>onnecting function</w:t>
            </w:r>
            <w:r w:rsidR="32378849" w:rsidRPr="55459A59">
              <w:rPr>
                <w:rFonts w:ascii="Arial" w:eastAsia="Arial" w:hAnsi="Arial" w:cs="Arial"/>
                <w:b/>
                <w:bCs/>
                <w:sz w:val="22"/>
                <w:szCs w:val="22"/>
              </w:rPr>
              <w:t>s</w:t>
            </w:r>
            <w:r w:rsidR="16E2CA31" w:rsidRPr="55459A59"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 to form</w:t>
            </w:r>
            <w:r w:rsidRPr="55459A59"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        Time: </w:t>
            </w:r>
            <w:r w:rsidR="40B4057F" w:rsidRPr="55459A59">
              <w:rPr>
                <w:rFonts w:ascii="Arial" w:eastAsia="Arial" w:hAnsi="Arial" w:cs="Arial"/>
                <w:b/>
                <w:bCs/>
                <w:sz w:val="22"/>
                <w:szCs w:val="22"/>
              </w:rPr>
              <w:t>10</w:t>
            </w:r>
            <w:r w:rsidRPr="486810FC">
              <w:rPr>
                <w:rFonts w:ascii="Arial" w:eastAsia="Arial" w:hAnsi="Arial" w:cs="Arial"/>
                <w:b/>
                <w:bCs/>
                <w:i/>
                <w:iCs/>
                <w:sz w:val="22"/>
                <w:szCs w:val="22"/>
              </w:rPr>
              <w:t xml:space="preserve"> Minutes</w:t>
            </w:r>
            <w:r w:rsidR="50301348" w:rsidRPr="486810FC">
              <w:rPr>
                <w:rFonts w:ascii="Arial" w:eastAsia="Arial" w:hAnsi="Arial" w:cs="Arial"/>
                <w:b/>
                <w:bCs/>
                <w:i/>
                <w:iCs/>
                <w:sz w:val="22"/>
                <w:szCs w:val="22"/>
              </w:rPr>
              <w:t xml:space="preserve">  </w:t>
            </w:r>
          </w:p>
        </w:tc>
      </w:tr>
      <w:tr w:rsidR="004125DD" w14:paraId="0090313A" w14:textId="77777777" w:rsidTr="242380F7">
        <w:trPr>
          <w:trHeight w:val="840"/>
        </w:trPr>
        <w:tc>
          <w:tcPr>
            <w:tcW w:w="9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DFECCB7" w14:textId="14C92A7F" w:rsidR="004125DD" w:rsidRDefault="606F5877" w:rsidP="486810FC">
            <w:pPr>
              <w:pStyle w:val="Normal0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16CFA2CC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</w:rPr>
              <w:t>Section Goal:</w:t>
            </w:r>
            <w:r w:rsidRPr="16CFA2C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89AC4F3" w:rsidRPr="16CFA2C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Students will r</w:t>
            </w:r>
            <w:r w:rsidR="7417B639" w:rsidRPr="16CFA2C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eview the concept of song form </w:t>
            </w:r>
            <w:r w:rsidR="5F5DF4BC" w:rsidRPr="16CFA2C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a</w:t>
            </w:r>
            <w:r w:rsidR="62BB8266" w:rsidRPr="16CFA2C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s well as</w:t>
            </w:r>
            <w:r w:rsidR="5F5DF4BC" w:rsidRPr="16CFA2C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5B27B69D" w:rsidRPr="16CFA2C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learn</w:t>
            </w:r>
            <w:r w:rsidR="0D2E90B7" w:rsidRPr="16CFA2C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5F5DF4BC" w:rsidRPr="16CFA2C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how to organize a song using a sandwich metaphor. </w:t>
            </w:r>
          </w:p>
          <w:p w14:paraId="0000003A" w14:textId="07513884" w:rsidR="004125DD" w:rsidRDefault="004125DD" w:rsidP="486810FC">
            <w:pPr>
              <w:pStyle w:val="Normal0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4125DD" w14:paraId="24EE2318" w14:textId="77777777" w:rsidTr="242380F7">
        <w:tc>
          <w:tcPr>
            <w:tcW w:w="4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0003C" w14:textId="77777777" w:rsidR="004125DD" w:rsidRDefault="606F5877" w:rsidP="54DC7A9E">
            <w:pPr>
              <w:pStyle w:val="Normal0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r w:rsidRPr="16CFA2CC">
              <w:rPr>
                <w:rFonts w:ascii="Arial" w:eastAsia="Arial" w:hAnsi="Arial" w:cs="Arial"/>
                <w:b/>
                <w:bCs/>
                <w:sz w:val="22"/>
                <w:szCs w:val="22"/>
              </w:rPr>
              <w:t>Student Activities</w:t>
            </w:r>
          </w:p>
          <w:p w14:paraId="11916B79" w14:textId="1F56632E" w:rsidR="54DC7A9E" w:rsidRDefault="54DC7A9E" w:rsidP="54DC7A9E">
            <w:pPr>
              <w:pStyle w:val="Normal0"/>
              <w:rPr>
                <w:rFonts w:ascii="Arial" w:eastAsia="Arial" w:hAnsi="Arial" w:cs="Arial"/>
                <w:b/>
                <w:bCs/>
                <w:sz w:val="22"/>
                <w:szCs w:val="22"/>
                <w:u w:val="single"/>
              </w:rPr>
            </w:pPr>
          </w:p>
          <w:p w14:paraId="2371F1F7" w14:textId="4BE6908D" w:rsidR="31CEFFA2" w:rsidRDefault="651FBA2B" w:rsidP="16CFA2CC">
            <w:pPr>
              <w:pStyle w:val="ListParagraph"/>
              <w:numPr>
                <w:ilvl w:val="0"/>
                <w:numId w:val="10"/>
              </w:numPr>
              <w:rPr>
                <w:rFonts w:ascii="Arial" w:eastAsia="Arial" w:hAnsi="Arial" w:cs="Arial"/>
                <w:sz w:val="22"/>
                <w:szCs w:val="22"/>
              </w:rPr>
            </w:pPr>
            <w:r w:rsidRPr="16CFA2CC">
              <w:rPr>
                <w:rFonts w:ascii="Arial" w:eastAsia="Arial" w:hAnsi="Arial" w:cs="Arial"/>
                <w:sz w:val="22"/>
                <w:szCs w:val="22"/>
              </w:rPr>
              <w:t xml:space="preserve">Listen to song “Bury It” by </w:t>
            </w:r>
            <w:proofErr w:type="spellStart"/>
            <w:r w:rsidRPr="16CFA2CC">
              <w:rPr>
                <w:rFonts w:ascii="Arial" w:eastAsia="Arial" w:hAnsi="Arial" w:cs="Arial"/>
                <w:sz w:val="22"/>
                <w:szCs w:val="22"/>
              </w:rPr>
              <w:t>Chvrches</w:t>
            </w:r>
            <w:proofErr w:type="spellEnd"/>
          </w:p>
          <w:p w14:paraId="58D6456B" w14:textId="51387386" w:rsidR="69F83699" w:rsidRDefault="48EB71E0" w:rsidP="16CFA2CC">
            <w:pPr>
              <w:pStyle w:val="ListParagraph"/>
              <w:numPr>
                <w:ilvl w:val="0"/>
                <w:numId w:val="10"/>
              </w:numPr>
              <w:rPr>
                <w:rFonts w:ascii="Arial" w:eastAsia="Arial" w:hAnsi="Arial" w:cs="Arial"/>
                <w:sz w:val="22"/>
                <w:szCs w:val="22"/>
              </w:rPr>
            </w:pPr>
            <w:r w:rsidRPr="16CFA2CC">
              <w:rPr>
                <w:rFonts w:ascii="Arial" w:eastAsia="Arial" w:hAnsi="Arial" w:cs="Arial"/>
                <w:sz w:val="22"/>
                <w:szCs w:val="22"/>
              </w:rPr>
              <w:t xml:space="preserve">Think about the musical </w:t>
            </w:r>
            <w:r w:rsidR="49A7F7EA" w:rsidRPr="16CFA2CC">
              <w:rPr>
                <w:rFonts w:ascii="Arial" w:eastAsia="Arial" w:hAnsi="Arial" w:cs="Arial"/>
                <w:sz w:val="22"/>
                <w:szCs w:val="22"/>
              </w:rPr>
              <w:t xml:space="preserve">form and share how you might code this song in </w:t>
            </w:r>
            <w:proofErr w:type="spellStart"/>
            <w:r w:rsidR="49A7F7EA" w:rsidRPr="16CFA2CC">
              <w:rPr>
                <w:rFonts w:ascii="Arial" w:eastAsia="Arial" w:hAnsi="Arial" w:cs="Arial"/>
                <w:sz w:val="22"/>
                <w:szCs w:val="22"/>
              </w:rPr>
              <w:t>EarSketch</w:t>
            </w:r>
            <w:proofErr w:type="spellEnd"/>
            <w:r w:rsidR="49A7F7EA" w:rsidRPr="16CFA2CC">
              <w:rPr>
                <w:rFonts w:ascii="Arial" w:eastAsia="Arial" w:hAnsi="Arial" w:cs="Arial"/>
                <w:sz w:val="22"/>
                <w:szCs w:val="22"/>
              </w:rPr>
              <w:t xml:space="preserve"> based on your prior lesson learning. </w:t>
            </w:r>
          </w:p>
          <w:p w14:paraId="313323AD" w14:textId="4C450338" w:rsidR="004125DD" w:rsidRDefault="4E71D590" w:rsidP="16CFA2CC">
            <w:pPr>
              <w:pStyle w:val="ListParagraph"/>
              <w:numPr>
                <w:ilvl w:val="0"/>
                <w:numId w:val="10"/>
              </w:numPr>
              <w:rPr>
                <w:rFonts w:ascii="Arial" w:eastAsia="Arial" w:hAnsi="Arial" w:cs="Arial"/>
                <w:sz w:val="22"/>
                <w:szCs w:val="22"/>
              </w:rPr>
            </w:pPr>
            <w:r w:rsidRPr="16CFA2CC">
              <w:rPr>
                <w:rFonts w:ascii="Arial" w:eastAsia="Arial" w:hAnsi="Arial" w:cs="Arial"/>
                <w:sz w:val="22"/>
                <w:szCs w:val="22"/>
              </w:rPr>
              <w:t>Write the ingredients for two types of sandwiches</w:t>
            </w:r>
          </w:p>
          <w:p w14:paraId="75C6A309" w14:textId="274D807B" w:rsidR="004125DD" w:rsidRDefault="09F9AFEE" w:rsidP="16CFA2CC">
            <w:pPr>
              <w:pStyle w:val="ListParagraph"/>
              <w:numPr>
                <w:ilvl w:val="0"/>
                <w:numId w:val="10"/>
              </w:numPr>
              <w:spacing w:line="259" w:lineRule="auto"/>
              <w:rPr>
                <w:rFonts w:ascii="Arial" w:eastAsia="Arial" w:hAnsi="Arial" w:cs="Arial"/>
                <w:sz w:val="22"/>
                <w:szCs w:val="22"/>
              </w:rPr>
            </w:pPr>
            <w:r w:rsidRPr="16CFA2CC">
              <w:rPr>
                <w:rFonts w:ascii="Arial" w:eastAsia="Arial" w:hAnsi="Arial" w:cs="Arial"/>
                <w:sz w:val="22"/>
                <w:szCs w:val="22"/>
              </w:rPr>
              <w:t>Def Turkey Sandwich</w:t>
            </w:r>
          </w:p>
          <w:p w14:paraId="4BF2D077" w14:textId="582060F5" w:rsidR="004125DD" w:rsidRDefault="09F9AFEE" w:rsidP="16CFA2CC">
            <w:pPr>
              <w:pStyle w:val="ListParagraph"/>
              <w:numPr>
                <w:ilvl w:val="1"/>
                <w:numId w:val="10"/>
              </w:numPr>
              <w:spacing w:line="259" w:lineRule="auto"/>
              <w:rPr>
                <w:rFonts w:ascii="Arial" w:eastAsia="Arial" w:hAnsi="Arial" w:cs="Arial"/>
                <w:sz w:val="22"/>
                <w:szCs w:val="22"/>
              </w:rPr>
            </w:pPr>
            <w:r w:rsidRPr="16CFA2CC">
              <w:rPr>
                <w:rFonts w:ascii="Arial" w:eastAsia="Arial" w:hAnsi="Arial" w:cs="Arial"/>
                <w:sz w:val="22"/>
                <w:szCs w:val="22"/>
              </w:rPr>
              <w:t>White Bread</w:t>
            </w:r>
          </w:p>
          <w:p w14:paraId="760581AC" w14:textId="579158A7" w:rsidR="004125DD" w:rsidRDefault="09F9AFEE" w:rsidP="16CFA2CC">
            <w:pPr>
              <w:pStyle w:val="ListParagraph"/>
              <w:numPr>
                <w:ilvl w:val="1"/>
                <w:numId w:val="10"/>
              </w:numPr>
              <w:spacing w:line="259" w:lineRule="auto"/>
              <w:rPr>
                <w:rFonts w:ascii="Arial" w:eastAsia="Arial" w:hAnsi="Arial" w:cs="Arial"/>
                <w:sz w:val="22"/>
                <w:szCs w:val="22"/>
              </w:rPr>
            </w:pPr>
            <w:r w:rsidRPr="16CFA2CC">
              <w:rPr>
                <w:rFonts w:ascii="Arial" w:eastAsia="Arial" w:hAnsi="Arial" w:cs="Arial"/>
                <w:sz w:val="22"/>
                <w:szCs w:val="22"/>
              </w:rPr>
              <w:t>Cheddar Cheese</w:t>
            </w:r>
          </w:p>
          <w:p w14:paraId="7A3629EB" w14:textId="5D1C99F2" w:rsidR="004125DD" w:rsidRDefault="09F9AFEE" w:rsidP="16CFA2CC">
            <w:pPr>
              <w:pStyle w:val="ListParagraph"/>
              <w:numPr>
                <w:ilvl w:val="1"/>
                <w:numId w:val="10"/>
              </w:numPr>
              <w:spacing w:line="259" w:lineRule="auto"/>
              <w:rPr>
                <w:rFonts w:ascii="Arial" w:eastAsia="Arial" w:hAnsi="Arial" w:cs="Arial"/>
                <w:sz w:val="22"/>
                <w:szCs w:val="22"/>
              </w:rPr>
            </w:pPr>
            <w:r w:rsidRPr="16CFA2CC">
              <w:rPr>
                <w:rFonts w:ascii="Arial" w:eastAsia="Arial" w:hAnsi="Arial" w:cs="Arial"/>
                <w:sz w:val="22"/>
                <w:szCs w:val="22"/>
              </w:rPr>
              <w:t>Tomato</w:t>
            </w:r>
          </w:p>
          <w:p w14:paraId="02C6994F" w14:textId="7C4D992C" w:rsidR="004125DD" w:rsidRDefault="09F9AFEE" w:rsidP="16CFA2CC">
            <w:pPr>
              <w:pStyle w:val="ListParagraph"/>
              <w:numPr>
                <w:ilvl w:val="1"/>
                <w:numId w:val="10"/>
              </w:numPr>
              <w:spacing w:line="259" w:lineRule="auto"/>
              <w:rPr>
                <w:rFonts w:ascii="Arial" w:eastAsia="Arial" w:hAnsi="Arial" w:cs="Arial"/>
                <w:sz w:val="22"/>
                <w:szCs w:val="22"/>
              </w:rPr>
            </w:pPr>
            <w:r w:rsidRPr="16CFA2CC">
              <w:rPr>
                <w:rFonts w:ascii="Arial" w:eastAsia="Arial" w:hAnsi="Arial" w:cs="Arial"/>
                <w:sz w:val="22"/>
                <w:szCs w:val="22"/>
              </w:rPr>
              <w:t>Turkey</w:t>
            </w:r>
            <w:r w:rsidRPr="16CFA2CC">
              <w:rPr>
                <w:rFonts w:ascii="Arial" w:eastAsia="Arial" w:hAnsi="Arial" w:cs="Arial"/>
                <w:sz w:val="22"/>
                <w:szCs w:val="22"/>
                <w:u w:val="single"/>
              </w:rPr>
              <w:t xml:space="preserve"> </w:t>
            </w:r>
          </w:p>
          <w:p w14:paraId="3A1DAFD2" w14:textId="7B073379" w:rsidR="004125DD" w:rsidRDefault="09F9AFEE" w:rsidP="16CFA2CC">
            <w:pPr>
              <w:pStyle w:val="ListParagraph"/>
              <w:numPr>
                <w:ilvl w:val="1"/>
                <w:numId w:val="10"/>
              </w:numPr>
              <w:spacing w:line="259" w:lineRule="auto"/>
              <w:rPr>
                <w:rFonts w:ascii="Arial" w:eastAsia="Arial" w:hAnsi="Arial" w:cs="Arial"/>
                <w:sz w:val="22"/>
                <w:szCs w:val="22"/>
              </w:rPr>
            </w:pPr>
            <w:r w:rsidRPr="16CFA2CC">
              <w:rPr>
                <w:rFonts w:ascii="Arial" w:eastAsia="Arial" w:hAnsi="Arial" w:cs="Arial"/>
                <w:sz w:val="22"/>
                <w:szCs w:val="22"/>
              </w:rPr>
              <w:lastRenderedPageBreak/>
              <w:t>Mustard</w:t>
            </w:r>
          </w:p>
          <w:p w14:paraId="13EFB835" w14:textId="33B43E13" w:rsidR="004125DD" w:rsidRDefault="4057A9EA" w:rsidP="16CFA2CC">
            <w:pPr>
              <w:pStyle w:val="ListParagraph"/>
              <w:numPr>
                <w:ilvl w:val="1"/>
                <w:numId w:val="10"/>
              </w:numPr>
              <w:spacing w:line="259" w:lineRule="auto"/>
              <w:rPr>
                <w:rFonts w:ascii="Arial" w:eastAsia="Arial" w:hAnsi="Arial" w:cs="Arial"/>
                <w:sz w:val="22"/>
                <w:szCs w:val="22"/>
              </w:rPr>
            </w:pPr>
            <w:r w:rsidRPr="16CFA2CC">
              <w:rPr>
                <w:rFonts w:ascii="Arial" w:eastAsia="Arial" w:hAnsi="Arial" w:cs="Arial"/>
                <w:sz w:val="22"/>
                <w:szCs w:val="22"/>
              </w:rPr>
              <w:t>White Bread</w:t>
            </w:r>
          </w:p>
          <w:p w14:paraId="03E6E11B" w14:textId="66529D60" w:rsidR="004125DD" w:rsidRDefault="09F9AFEE" w:rsidP="16CFA2CC">
            <w:pPr>
              <w:pStyle w:val="ListParagraph"/>
              <w:numPr>
                <w:ilvl w:val="0"/>
                <w:numId w:val="10"/>
              </w:numPr>
              <w:spacing w:line="259" w:lineRule="auto"/>
              <w:rPr>
                <w:rFonts w:ascii="Arial" w:eastAsia="Arial" w:hAnsi="Arial" w:cs="Arial"/>
                <w:sz w:val="22"/>
                <w:szCs w:val="22"/>
              </w:rPr>
            </w:pPr>
            <w:r w:rsidRPr="16CFA2CC">
              <w:rPr>
                <w:rFonts w:ascii="Arial" w:eastAsia="Arial" w:hAnsi="Arial" w:cs="Arial"/>
                <w:sz w:val="22"/>
                <w:szCs w:val="22"/>
              </w:rPr>
              <w:t>Def Chicken Parm</w:t>
            </w:r>
          </w:p>
          <w:p w14:paraId="6E84CECF" w14:textId="6E11BD08" w:rsidR="004125DD" w:rsidRDefault="09F9AFEE" w:rsidP="16CFA2CC">
            <w:pPr>
              <w:pStyle w:val="ListParagraph"/>
              <w:numPr>
                <w:ilvl w:val="1"/>
                <w:numId w:val="10"/>
              </w:numPr>
              <w:spacing w:line="259" w:lineRule="auto"/>
              <w:rPr>
                <w:rFonts w:ascii="Arial" w:eastAsia="Arial" w:hAnsi="Arial" w:cs="Arial"/>
                <w:sz w:val="22"/>
                <w:szCs w:val="22"/>
              </w:rPr>
            </w:pPr>
            <w:r w:rsidRPr="16CFA2CC">
              <w:rPr>
                <w:rFonts w:ascii="Arial" w:eastAsia="Arial" w:hAnsi="Arial" w:cs="Arial"/>
                <w:sz w:val="22"/>
                <w:szCs w:val="22"/>
              </w:rPr>
              <w:t>Roll</w:t>
            </w:r>
          </w:p>
          <w:p w14:paraId="6621E0E4" w14:textId="5608746B" w:rsidR="004125DD" w:rsidRDefault="09F9AFEE" w:rsidP="16CFA2CC">
            <w:pPr>
              <w:pStyle w:val="ListParagraph"/>
              <w:numPr>
                <w:ilvl w:val="1"/>
                <w:numId w:val="10"/>
              </w:numPr>
              <w:spacing w:line="259" w:lineRule="auto"/>
              <w:rPr>
                <w:rFonts w:ascii="Arial" w:eastAsia="Arial" w:hAnsi="Arial" w:cs="Arial"/>
                <w:sz w:val="22"/>
                <w:szCs w:val="22"/>
              </w:rPr>
            </w:pPr>
            <w:r w:rsidRPr="16CFA2CC">
              <w:rPr>
                <w:rFonts w:ascii="Arial" w:eastAsia="Arial" w:hAnsi="Arial" w:cs="Arial"/>
                <w:sz w:val="22"/>
                <w:szCs w:val="22"/>
              </w:rPr>
              <w:t>Chicken</w:t>
            </w:r>
          </w:p>
          <w:p w14:paraId="66BD9886" w14:textId="78FB4FFA" w:rsidR="004125DD" w:rsidRDefault="09F9AFEE" w:rsidP="16CFA2CC">
            <w:pPr>
              <w:pStyle w:val="ListParagraph"/>
              <w:numPr>
                <w:ilvl w:val="1"/>
                <w:numId w:val="10"/>
              </w:numPr>
              <w:spacing w:line="259" w:lineRule="auto"/>
              <w:rPr>
                <w:rFonts w:ascii="Arial" w:eastAsia="Arial" w:hAnsi="Arial" w:cs="Arial"/>
                <w:sz w:val="22"/>
                <w:szCs w:val="22"/>
              </w:rPr>
            </w:pPr>
            <w:r w:rsidRPr="16CFA2CC">
              <w:rPr>
                <w:rFonts w:ascii="Arial" w:eastAsia="Arial" w:hAnsi="Arial" w:cs="Arial"/>
                <w:sz w:val="22"/>
                <w:szCs w:val="22"/>
              </w:rPr>
              <w:t>Tomato Sauce</w:t>
            </w:r>
            <w:r w:rsidRPr="16CFA2CC">
              <w:rPr>
                <w:rFonts w:ascii="Arial" w:eastAsia="Arial" w:hAnsi="Arial" w:cs="Arial"/>
                <w:sz w:val="22"/>
                <w:szCs w:val="22"/>
                <w:u w:val="single"/>
              </w:rPr>
              <w:t xml:space="preserve"> </w:t>
            </w:r>
          </w:p>
          <w:p w14:paraId="53E6CD80" w14:textId="40C19DCB" w:rsidR="004125DD" w:rsidRDefault="09F9AFEE" w:rsidP="16CFA2CC">
            <w:pPr>
              <w:pStyle w:val="ListParagraph"/>
              <w:numPr>
                <w:ilvl w:val="1"/>
                <w:numId w:val="10"/>
              </w:numPr>
              <w:spacing w:line="259" w:lineRule="auto"/>
              <w:rPr>
                <w:rFonts w:ascii="Arial" w:eastAsia="Arial" w:hAnsi="Arial" w:cs="Arial"/>
                <w:sz w:val="22"/>
                <w:szCs w:val="22"/>
              </w:rPr>
            </w:pPr>
            <w:r w:rsidRPr="16CFA2CC">
              <w:rPr>
                <w:rFonts w:ascii="Arial" w:eastAsia="Arial" w:hAnsi="Arial" w:cs="Arial"/>
                <w:sz w:val="22"/>
                <w:szCs w:val="22"/>
              </w:rPr>
              <w:t>Parmesan Cheese</w:t>
            </w:r>
          </w:p>
          <w:p w14:paraId="0C58FECC" w14:textId="2DFBD49B" w:rsidR="004125DD" w:rsidRDefault="336C4842" w:rsidP="16CFA2CC">
            <w:pPr>
              <w:pStyle w:val="ListParagraph"/>
              <w:numPr>
                <w:ilvl w:val="1"/>
                <w:numId w:val="10"/>
              </w:numPr>
              <w:spacing w:line="259" w:lineRule="auto"/>
              <w:rPr>
                <w:rFonts w:ascii="Arial" w:eastAsia="Arial" w:hAnsi="Arial" w:cs="Arial"/>
                <w:sz w:val="22"/>
                <w:szCs w:val="22"/>
              </w:rPr>
            </w:pPr>
            <w:r w:rsidRPr="16CFA2CC">
              <w:rPr>
                <w:rFonts w:ascii="Arial" w:eastAsia="Arial" w:hAnsi="Arial" w:cs="Arial"/>
                <w:sz w:val="22"/>
                <w:szCs w:val="22"/>
              </w:rPr>
              <w:t>Roll</w:t>
            </w:r>
          </w:p>
          <w:p w14:paraId="0D5914C5" w14:textId="5D692244" w:rsidR="004125DD" w:rsidRDefault="7B5CF135" w:rsidP="16CFA2CC">
            <w:pPr>
              <w:pStyle w:val="ListParagraph"/>
              <w:numPr>
                <w:ilvl w:val="0"/>
                <w:numId w:val="10"/>
              </w:numPr>
              <w:spacing w:line="259" w:lineRule="auto"/>
              <w:rPr>
                <w:rFonts w:ascii="Arial" w:eastAsia="Arial" w:hAnsi="Arial" w:cs="Arial"/>
                <w:sz w:val="22"/>
                <w:szCs w:val="22"/>
              </w:rPr>
            </w:pPr>
            <w:r w:rsidRPr="16CFA2CC">
              <w:rPr>
                <w:rFonts w:ascii="Arial" w:eastAsia="Arial" w:hAnsi="Arial" w:cs="Arial"/>
                <w:sz w:val="22"/>
                <w:szCs w:val="22"/>
              </w:rPr>
              <w:t>Imagine you had to take the class lunch order</w:t>
            </w:r>
            <w:r w:rsidR="0DB1A669" w:rsidRPr="16CFA2CC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Pr="16CFA2CC">
              <w:rPr>
                <w:rFonts w:ascii="Arial" w:eastAsia="Arial" w:hAnsi="Arial" w:cs="Arial"/>
                <w:sz w:val="22"/>
                <w:szCs w:val="22"/>
              </w:rPr>
              <w:t>- would you write down all the ingredients for the turkey sandwich for each student</w:t>
            </w:r>
            <w:r w:rsidR="399E3103" w:rsidRPr="16CFA2CC">
              <w:rPr>
                <w:rFonts w:ascii="Arial" w:eastAsia="Arial" w:hAnsi="Arial" w:cs="Arial"/>
                <w:sz w:val="22"/>
                <w:szCs w:val="22"/>
              </w:rPr>
              <w:t xml:space="preserve">, </w:t>
            </w:r>
            <w:r w:rsidRPr="16CFA2CC">
              <w:rPr>
                <w:rFonts w:ascii="Arial" w:eastAsia="Arial" w:hAnsi="Arial" w:cs="Arial"/>
                <w:sz w:val="22"/>
                <w:szCs w:val="22"/>
              </w:rPr>
              <w:t>or just write Turkey, Ham, Chicken. Which method is easier?</w:t>
            </w:r>
          </w:p>
          <w:p w14:paraId="0000003F" w14:textId="57BC58E0" w:rsidR="004125DD" w:rsidRDefault="7B5CF135" w:rsidP="16CFA2CC">
            <w:pPr>
              <w:pStyle w:val="ListParagraph"/>
              <w:numPr>
                <w:ilvl w:val="0"/>
                <w:numId w:val="10"/>
              </w:numPr>
              <w:spacing w:line="259" w:lineRule="auto"/>
              <w:rPr>
                <w:rFonts w:ascii="Arial" w:eastAsia="Arial" w:hAnsi="Arial" w:cs="Arial"/>
                <w:sz w:val="22"/>
                <w:szCs w:val="22"/>
              </w:rPr>
            </w:pPr>
            <w:r w:rsidRPr="16CFA2CC">
              <w:rPr>
                <w:rFonts w:ascii="Arial" w:eastAsia="Arial" w:hAnsi="Arial" w:cs="Arial"/>
                <w:sz w:val="22"/>
                <w:szCs w:val="22"/>
              </w:rPr>
              <w:t xml:space="preserve">Think about how you can define a function in </w:t>
            </w:r>
            <w:proofErr w:type="spellStart"/>
            <w:r w:rsidRPr="16CFA2CC">
              <w:rPr>
                <w:rFonts w:ascii="Arial" w:eastAsia="Arial" w:hAnsi="Arial" w:cs="Arial"/>
                <w:sz w:val="22"/>
                <w:szCs w:val="22"/>
              </w:rPr>
              <w:t>EarSketch</w:t>
            </w:r>
            <w:proofErr w:type="spellEnd"/>
            <w:r w:rsidRPr="16CFA2CC">
              <w:rPr>
                <w:rFonts w:ascii="Arial" w:eastAsia="Arial" w:hAnsi="Arial" w:cs="Arial"/>
                <w:sz w:val="22"/>
                <w:szCs w:val="22"/>
              </w:rPr>
              <w:t xml:space="preserve"> just like you defined your sandwich. You can define a “verse” or “chorus” and call it when you want to play those lines just as you can order a turkey </w:t>
            </w:r>
            <w:r w:rsidR="6DF085CD" w:rsidRPr="16CFA2CC">
              <w:rPr>
                <w:rFonts w:ascii="Arial" w:eastAsia="Arial" w:hAnsi="Arial" w:cs="Arial"/>
                <w:sz w:val="22"/>
                <w:szCs w:val="22"/>
              </w:rPr>
              <w:t>or ham sandwich and know the ingredients</w:t>
            </w:r>
            <w:r w:rsidR="6AC02E4B" w:rsidRPr="16CFA2CC">
              <w:rPr>
                <w:rFonts w:ascii="Arial" w:eastAsia="Arial" w:hAnsi="Arial" w:cs="Arial"/>
                <w:sz w:val="22"/>
                <w:szCs w:val="22"/>
              </w:rPr>
              <w:t>.</w:t>
            </w:r>
          </w:p>
        </w:tc>
        <w:tc>
          <w:tcPr>
            <w:tcW w:w="4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447E6B4" w14:textId="04CDE849" w:rsidR="004125DD" w:rsidRDefault="3E8FAA9D" w:rsidP="54DC7A9E">
            <w:pPr>
              <w:pStyle w:val="Normal0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16CFA2CC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</w:rPr>
              <w:lastRenderedPageBreak/>
              <w:t>Teacher Activities</w:t>
            </w:r>
          </w:p>
          <w:p w14:paraId="4B115D04" w14:textId="630DB4B6" w:rsidR="54DC7A9E" w:rsidRDefault="54DC7A9E" w:rsidP="54DC7A9E">
            <w:pPr>
              <w:pStyle w:val="Normal0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  <w:p w14:paraId="116B71C6" w14:textId="5EEB0763" w:rsidR="004125DD" w:rsidRPr="004125DD" w:rsidRDefault="3D4EDA78" w:rsidP="54DC7A9E">
            <w:pPr>
              <w:pStyle w:val="ListParagraph"/>
              <w:numPr>
                <w:ilvl w:val="0"/>
                <w:numId w:val="4"/>
              </w:numPr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242380F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Play the song “Bury It” by </w:t>
            </w:r>
            <w:proofErr w:type="spellStart"/>
            <w:r w:rsidRPr="242380F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Chvrches</w:t>
            </w:r>
            <w:proofErr w:type="spellEnd"/>
            <w:r w:rsidR="33CEE6B9" w:rsidRPr="242380F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6CC43448" w:rsidRPr="242380F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(Link 1)</w:t>
            </w:r>
            <w:r w:rsidRPr="242380F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. Ask students to sketch the form of the song</w:t>
            </w:r>
            <w:r w:rsidR="794C73CB" w:rsidRPr="242380F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.</w:t>
            </w:r>
          </w:p>
          <w:p w14:paraId="3009BB45" w14:textId="38639C4A" w:rsidR="004125DD" w:rsidRDefault="3E8FAA9D" w:rsidP="486810FC">
            <w:pPr>
              <w:pStyle w:val="ListParagraph"/>
              <w:numPr>
                <w:ilvl w:val="0"/>
                <w:numId w:val="4"/>
              </w:numPr>
            </w:pPr>
            <w:r w:rsidRPr="16CFA2C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Play the song a second time and stop at various </w:t>
            </w:r>
            <w:r w:rsidR="63DB8163" w:rsidRPr="16CFA2C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time stamps. Did the students guess the correct form? </w:t>
            </w:r>
          </w:p>
          <w:p w14:paraId="7CDBBD08" w14:textId="2EFBA404" w:rsidR="004125DD" w:rsidRDefault="63DB8163" w:rsidP="486810FC">
            <w:pPr>
              <w:pStyle w:val="ListParagraph"/>
              <w:numPr>
                <w:ilvl w:val="0"/>
                <w:numId w:val="4"/>
              </w:num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16CFA2C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Ask the students how they would code this form in </w:t>
            </w:r>
            <w:proofErr w:type="spellStart"/>
            <w:r w:rsidRPr="16CFA2C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EarSketch</w:t>
            </w:r>
            <w:proofErr w:type="spellEnd"/>
            <w:r w:rsidRPr="16CFA2C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as a whole class activity. Write the student guided code on the board. </w:t>
            </w:r>
            <w:r w:rsidR="1C862726" w:rsidRPr="16CFA2C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(For this activity</w:t>
            </w:r>
            <w:r w:rsidR="1C0FB601" w:rsidRPr="16CFA2C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, </w:t>
            </w:r>
            <w:r w:rsidR="1C862726" w:rsidRPr="16CFA2C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it is more about writing #</w:t>
            </w:r>
            <w:r w:rsidR="3AA08BAD" w:rsidRPr="16CFA2C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V</w:t>
            </w:r>
            <w:r w:rsidR="1C862726" w:rsidRPr="16CFA2C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erse (</w:t>
            </w:r>
            <w:r w:rsidR="19BC5317" w:rsidRPr="16CFA2C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f</w:t>
            </w:r>
            <w:r w:rsidR="1C862726" w:rsidRPr="16CFA2C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our </w:t>
            </w:r>
            <w:proofErr w:type="spellStart"/>
            <w:r w:rsidR="1C862726" w:rsidRPr="16CFA2C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fitMedias</w:t>
            </w:r>
            <w:proofErr w:type="spellEnd"/>
            <w:r w:rsidR="1C862726" w:rsidRPr="16CFA2C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without arguments), </w:t>
            </w:r>
            <w:r w:rsidR="1C862726" w:rsidRPr="16CFA2C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lastRenderedPageBreak/>
              <w:t>#Chorus (</w:t>
            </w:r>
            <w:r w:rsidR="16FD7124" w:rsidRPr="16CFA2C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f</w:t>
            </w:r>
            <w:r w:rsidR="1C862726" w:rsidRPr="16CFA2C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our </w:t>
            </w:r>
            <w:proofErr w:type="spellStart"/>
            <w:r w:rsidR="1C862726" w:rsidRPr="16CFA2C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fitMedias</w:t>
            </w:r>
            <w:proofErr w:type="spellEnd"/>
            <w:r w:rsidR="1C862726" w:rsidRPr="16CFA2C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without </w:t>
            </w:r>
            <w:r w:rsidR="1F8BA5D4" w:rsidRPr="16CFA2C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arguments)</w:t>
            </w:r>
            <w:r w:rsidR="105F83B7" w:rsidRPr="16CFA2C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, </w:t>
            </w:r>
            <w:r w:rsidR="74F3EFC9" w:rsidRPr="16CFA2C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#Verse (same four </w:t>
            </w:r>
            <w:proofErr w:type="spellStart"/>
            <w:r w:rsidR="74F3EFC9" w:rsidRPr="16CFA2C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fitMedias</w:t>
            </w:r>
            <w:proofErr w:type="spellEnd"/>
            <w:r w:rsidR="74F3EFC9" w:rsidRPr="16CFA2C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without arguments)</w:t>
            </w:r>
            <w:r w:rsidR="56DD4C0D" w:rsidRPr="16CFA2C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,</w:t>
            </w:r>
            <w:r w:rsidR="74F3EFC9" w:rsidRPr="16CFA2C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etc.</w:t>
            </w:r>
          </w:p>
          <w:p w14:paraId="1A286D55" w14:textId="3D942CB5" w:rsidR="004125DD" w:rsidRDefault="63DB8163" w:rsidP="486810FC">
            <w:pPr>
              <w:pStyle w:val="ListParagraph"/>
              <w:numPr>
                <w:ilvl w:val="0"/>
                <w:numId w:val="4"/>
              </w:numPr>
            </w:pPr>
            <w:r w:rsidRPr="16CFA2C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Remind students that at the end of the previous lesson - they learned about an alternate way to write </w:t>
            </w:r>
            <w:r w:rsidR="432A98E3" w:rsidRPr="16CFA2C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song sections using a different method called custom functions. Using </w:t>
            </w:r>
            <w:r w:rsidR="57E8DEFD" w:rsidRPr="16CFA2C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c</w:t>
            </w:r>
            <w:r w:rsidR="432A98E3" w:rsidRPr="16CFA2C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ustom </w:t>
            </w:r>
            <w:r w:rsidR="28263344" w:rsidRPr="16CFA2C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f</w:t>
            </w:r>
            <w:r w:rsidR="432A98E3" w:rsidRPr="16CFA2C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unctions would make the code that the students helped write on the board a lot more concise.</w:t>
            </w:r>
          </w:p>
          <w:p w14:paraId="5B4F4154" w14:textId="104737E3" w:rsidR="004125DD" w:rsidRDefault="2752455D" w:rsidP="486810FC">
            <w:pPr>
              <w:pStyle w:val="ListParagraph"/>
              <w:numPr>
                <w:ilvl w:val="0"/>
                <w:numId w:val="4"/>
              </w:numPr>
            </w:pPr>
            <w:r w:rsidRPr="16CFA2C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Ask students to imagine</w:t>
            </w:r>
            <w:r w:rsidR="1225F3A5" w:rsidRPr="16CFA2C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if</w:t>
            </w:r>
            <w:r w:rsidRPr="16CFA2C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7B9CB2FC" w:rsidRPr="16CFA2C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every time</w:t>
            </w:r>
            <w:r w:rsidRPr="16CFA2C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they wanted </w:t>
            </w:r>
            <w:r w:rsidR="421313C5" w:rsidRPr="16CFA2C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to </w:t>
            </w:r>
            <w:r w:rsidRPr="16CFA2C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order a sandwich</w:t>
            </w:r>
            <w:r w:rsidR="51A31B1B" w:rsidRPr="16CFA2C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, </w:t>
            </w:r>
            <w:r w:rsidRPr="16CFA2C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they had to order all the ingredients </w:t>
            </w:r>
            <w:r w:rsidR="04958068" w:rsidRPr="16CFA2C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separately</w:t>
            </w:r>
            <w:r w:rsidR="2A3764AF" w:rsidRPr="16CFA2C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. Instead of saying they wanted a turkey sandwich</w:t>
            </w:r>
            <w:r w:rsidR="1BC73C43" w:rsidRPr="16CFA2C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, </w:t>
            </w:r>
            <w:r w:rsidR="2A3764AF" w:rsidRPr="16CFA2C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they would have to order two sl</w:t>
            </w:r>
            <w:r w:rsidR="2E625DC9" w:rsidRPr="16CFA2C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ices</w:t>
            </w:r>
            <w:r w:rsidR="2A3764AF" w:rsidRPr="16CFA2C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of white bread</w:t>
            </w:r>
            <w:r w:rsidR="0F143F27" w:rsidRPr="16CFA2C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,</w:t>
            </w:r>
            <w:r w:rsidR="2A3764AF" w:rsidRPr="16CFA2C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one piece of cheese, one slide of tomato, </w:t>
            </w:r>
            <w:r w:rsidR="52D853C4" w:rsidRPr="16CFA2C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mustard,</w:t>
            </w:r>
            <w:r w:rsidR="7A0A1188" w:rsidRPr="16CFA2C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and three pieces of turkey. If they were writing down the class lunch order – imagine how long that would be. </w:t>
            </w:r>
            <w:r w:rsidR="50265D56" w:rsidRPr="16CFA2C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(Slide 5)</w:t>
            </w:r>
          </w:p>
          <w:p w14:paraId="63556E13" w14:textId="752CB837" w:rsidR="004125DD" w:rsidRDefault="6AA236E8" w:rsidP="486810FC">
            <w:pPr>
              <w:pStyle w:val="ListParagraph"/>
              <w:numPr>
                <w:ilvl w:val="0"/>
                <w:numId w:val="4"/>
              </w:numPr>
            </w:pPr>
            <w:r w:rsidRPr="16CFA2C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Ask student</w:t>
            </w:r>
            <w:r w:rsidR="55A500DE" w:rsidRPr="16CFA2C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s</w:t>
            </w:r>
            <w:r w:rsidRPr="16CFA2C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to define two sandwiches by their ingredients. </w:t>
            </w:r>
            <w:r w:rsidR="1E56F831" w:rsidRPr="16CFA2C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Now that the sandwiches are defined, you can take the class lunch order by just writing the name of the sandwich – Turkey, Ham, Veggie etc.</w:t>
            </w:r>
            <w:r w:rsidR="75B388FA" w:rsidRPr="16CFA2C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(Slide 5</w:t>
            </w:r>
            <w:r w:rsidR="44C6AC0D" w:rsidRPr="16CFA2C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, 6</w:t>
            </w:r>
            <w:r w:rsidR="75B388FA" w:rsidRPr="16CFA2C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)</w:t>
            </w:r>
          </w:p>
          <w:p w14:paraId="5E79E2D8" w14:textId="0DDE41E6" w:rsidR="004125DD" w:rsidRDefault="268474ED" w:rsidP="486810FC">
            <w:pPr>
              <w:pStyle w:val="ListParagraph"/>
              <w:numPr>
                <w:ilvl w:val="0"/>
                <w:numId w:val="4"/>
              </w:num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16CFA2C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This </w:t>
            </w:r>
            <w:r w:rsidR="40E8A0EA" w:rsidRPr="16CFA2C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is </w:t>
            </w:r>
            <w:r w:rsidRPr="16CFA2C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how custom functions work – you can define your chorus or verse</w:t>
            </w:r>
            <w:r w:rsidR="2802EAF7" w:rsidRPr="16CFA2C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16CFA2C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and call them for certain measures without having</w:t>
            </w:r>
            <w:r w:rsidR="2D12B3AB" w:rsidRPr="16CFA2C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to</w:t>
            </w:r>
            <w:r w:rsidRPr="16CFA2C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write all your </w:t>
            </w:r>
            <w:proofErr w:type="spellStart"/>
            <w:r w:rsidRPr="16CFA2C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fitMedias</w:t>
            </w:r>
            <w:proofErr w:type="spellEnd"/>
            <w:r w:rsidRPr="16CFA2C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4D30CE2A" w:rsidRPr="16CFA2C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(</w:t>
            </w:r>
            <w:r w:rsidRPr="16CFA2C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or ingredients</w:t>
            </w:r>
            <w:r w:rsidR="093B32A6" w:rsidRPr="16CFA2C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)</w:t>
            </w:r>
            <w:r w:rsidRPr="16CFA2C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. </w:t>
            </w:r>
            <w:r w:rsidR="5495CAB9" w:rsidRPr="16CFA2C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Show the comparison of sandwiches and custom functions (Slide 7)</w:t>
            </w:r>
            <w:r w:rsidR="3D5EBDBD" w:rsidRPr="16CFA2C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.</w:t>
            </w:r>
          </w:p>
          <w:p w14:paraId="00000042" w14:textId="468B3D7D" w:rsidR="004125DD" w:rsidRDefault="004125DD" w:rsidP="54DC7A9E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4125DD" w14:paraId="75235F1E" w14:textId="77777777" w:rsidTr="242380F7">
        <w:trPr>
          <w:trHeight w:val="405"/>
        </w:trPr>
        <w:tc>
          <w:tcPr>
            <w:tcW w:w="9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00043" w14:textId="77777777" w:rsidR="004125DD" w:rsidRDefault="55C5233B" w:rsidP="486810FC">
            <w:pPr>
              <w:pStyle w:val="Normal0"/>
              <w:rPr>
                <w:rFonts w:ascii="Arial" w:eastAsia="Arial" w:hAnsi="Arial" w:cs="Arial"/>
                <w:sz w:val="22"/>
                <w:szCs w:val="22"/>
                <w:u w:val="single"/>
              </w:rPr>
            </w:pPr>
            <w:r w:rsidRPr="486810FC">
              <w:rPr>
                <w:rFonts w:ascii="Arial" w:eastAsia="Arial" w:hAnsi="Arial" w:cs="Arial"/>
                <w:b/>
                <w:bCs/>
                <w:sz w:val="22"/>
                <w:szCs w:val="22"/>
                <w:u w:val="single"/>
              </w:rPr>
              <w:lastRenderedPageBreak/>
              <w:t>Coding Connections: N/A</w:t>
            </w:r>
          </w:p>
        </w:tc>
      </w:tr>
    </w:tbl>
    <w:p w14:paraId="00000045" w14:textId="77777777" w:rsidR="004125DD" w:rsidRDefault="004125DD">
      <w:pPr>
        <w:pStyle w:val="Normal0"/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W w:w="9345" w:type="dxa"/>
        <w:tblLayout w:type="fixed"/>
        <w:tblCellMar>
          <w:left w:w="115" w:type="dxa"/>
          <w:right w:w="115" w:type="dxa"/>
        </w:tblCellMar>
        <w:tblLook w:val="0600" w:firstRow="0" w:lastRow="0" w:firstColumn="0" w:lastColumn="0" w:noHBand="1" w:noVBand="1"/>
      </w:tblPr>
      <w:tblGrid>
        <w:gridCol w:w="4665"/>
        <w:gridCol w:w="4680"/>
      </w:tblGrid>
      <w:tr w:rsidR="004125DD" w14:paraId="5A02BF9B" w14:textId="77777777" w:rsidTr="242380F7">
        <w:trPr>
          <w:trHeight w:val="405"/>
        </w:trPr>
        <w:tc>
          <w:tcPr>
            <w:tcW w:w="9345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CFE2F3"/>
          </w:tcPr>
          <w:p w14:paraId="00000046" w14:textId="564E9EAD" w:rsidR="004125DD" w:rsidRDefault="5E1CE2E8" w:rsidP="22E17FD2">
            <w:pPr>
              <w:pStyle w:val="Normal0"/>
              <w:rPr>
                <w:b/>
                <w:bCs/>
                <w:i/>
                <w:iCs/>
                <w:sz w:val="22"/>
                <w:szCs w:val="22"/>
              </w:rPr>
            </w:pPr>
            <w:r w:rsidRPr="55459A59"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Explain: </w:t>
            </w:r>
            <w:r w:rsidR="398EAB8B" w:rsidRPr="55459A59">
              <w:rPr>
                <w:rFonts w:ascii="Arial" w:eastAsia="Arial" w:hAnsi="Arial" w:cs="Arial"/>
                <w:b/>
                <w:bCs/>
                <w:sz w:val="22"/>
                <w:szCs w:val="22"/>
              </w:rPr>
              <w:t>Creating section functions in ES</w:t>
            </w:r>
            <w:r w:rsidRPr="55459A59"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                       Time: </w:t>
            </w:r>
            <w:r w:rsidR="4EA1498F" w:rsidRPr="55459A59">
              <w:rPr>
                <w:rFonts w:ascii="Arial" w:eastAsia="Arial" w:hAnsi="Arial" w:cs="Arial"/>
                <w:b/>
                <w:bCs/>
                <w:sz w:val="22"/>
                <w:szCs w:val="22"/>
              </w:rPr>
              <w:t>10</w:t>
            </w:r>
            <w:r w:rsidRPr="55459A59"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 minutes</w:t>
            </w:r>
            <w:r w:rsidR="20D97A19" w:rsidRPr="55459A59"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  </w:t>
            </w:r>
            <w:r w:rsidR="20D97A19" w:rsidRPr="03451A23">
              <w:rPr>
                <w:b/>
                <w:bCs/>
                <w:sz w:val="22"/>
                <w:szCs w:val="22"/>
              </w:rPr>
              <w:t xml:space="preserve">      </w:t>
            </w:r>
          </w:p>
        </w:tc>
      </w:tr>
      <w:tr w:rsidR="004125DD" w14:paraId="12B53D73" w14:textId="77777777" w:rsidTr="242380F7">
        <w:trPr>
          <w:trHeight w:val="840"/>
        </w:trPr>
        <w:tc>
          <w:tcPr>
            <w:tcW w:w="9345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00048" w14:textId="064291EA" w:rsidR="004125DD" w:rsidRDefault="5E1CE2E8">
            <w:pPr>
              <w:pStyle w:val="Normal0"/>
              <w:rPr>
                <w:rFonts w:ascii="Arial" w:eastAsia="Arial" w:hAnsi="Arial" w:cs="Arial"/>
                <w:sz w:val="22"/>
                <w:szCs w:val="22"/>
              </w:rPr>
            </w:pPr>
            <w:r w:rsidRPr="16CFA2CC"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Section Goal: </w:t>
            </w:r>
            <w:r w:rsidR="18340393" w:rsidRPr="16CFA2CC">
              <w:rPr>
                <w:rFonts w:ascii="Arial" w:eastAsia="Arial" w:hAnsi="Arial" w:cs="Arial"/>
                <w:sz w:val="22"/>
                <w:szCs w:val="22"/>
              </w:rPr>
              <w:t>Students will learn</w:t>
            </w:r>
            <w:r w:rsidRPr="16CFA2CC">
              <w:rPr>
                <w:rFonts w:ascii="Arial" w:eastAsia="Arial" w:hAnsi="Arial" w:cs="Arial"/>
                <w:sz w:val="22"/>
                <w:szCs w:val="22"/>
              </w:rPr>
              <w:t xml:space="preserve"> how to utilize </w:t>
            </w:r>
            <w:r w:rsidR="749B9451" w:rsidRPr="16CFA2CC">
              <w:rPr>
                <w:rFonts w:ascii="Arial" w:eastAsia="Arial" w:hAnsi="Arial" w:cs="Arial"/>
                <w:sz w:val="22"/>
                <w:szCs w:val="22"/>
              </w:rPr>
              <w:t>custom functions in order to map out the form of their song.</w:t>
            </w:r>
          </w:p>
          <w:p w14:paraId="00000049" w14:textId="77777777" w:rsidR="004125DD" w:rsidRDefault="004125DD">
            <w:pPr>
              <w:pStyle w:val="Normal0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4125DD" w14:paraId="160A8CB6" w14:textId="77777777" w:rsidTr="242380F7">
        <w:tc>
          <w:tcPr>
            <w:tcW w:w="46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0004B" w14:textId="77777777" w:rsidR="004125DD" w:rsidRDefault="55C5233B">
            <w:pPr>
              <w:pStyle w:val="Normal0"/>
              <w:rPr>
                <w:rFonts w:ascii="Arial" w:eastAsia="Arial" w:hAnsi="Arial" w:cs="Arial"/>
                <w:sz w:val="22"/>
                <w:szCs w:val="22"/>
              </w:rPr>
            </w:pPr>
            <w:r w:rsidRPr="242380F7">
              <w:rPr>
                <w:rFonts w:ascii="Arial" w:eastAsia="Arial" w:hAnsi="Arial" w:cs="Arial"/>
                <w:b/>
                <w:bCs/>
                <w:sz w:val="22"/>
                <w:szCs w:val="22"/>
              </w:rPr>
              <w:t>Student Activities</w:t>
            </w:r>
          </w:p>
          <w:p w14:paraId="3E624354" w14:textId="0FAFD322" w:rsidR="16CFA2CC" w:rsidRDefault="16CFA2CC" w:rsidP="16CFA2CC">
            <w:pPr>
              <w:pStyle w:val="Normal0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</w:p>
          <w:p w14:paraId="0000004F" w14:textId="691FF8BC" w:rsidR="004125DD" w:rsidRDefault="658B4250" w:rsidP="16CFA2CC">
            <w:pPr>
              <w:pStyle w:val="ListParagraph"/>
              <w:numPr>
                <w:ilvl w:val="0"/>
                <w:numId w:val="6"/>
              </w:numPr>
              <w:rPr>
                <w:rFonts w:ascii="Arial" w:eastAsia="Arial" w:hAnsi="Arial" w:cs="Arial"/>
                <w:sz w:val="22"/>
                <w:szCs w:val="22"/>
              </w:rPr>
            </w:pPr>
            <w:r w:rsidRPr="28AA5257">
              <w:rPr>
                <w:rFonts w:ascii="Arial" w:eastAsia="Arial" w:hAnsi="Arial" w:cs="Arial"/>
                <w:sz w:val="22"/>
                <w:szCs w:val="22"/>
              </w:rPr>
              <w:t xml:space="preserve">Look at a sample code provided by your </w:t>
            </w:r>
            <w:r w:rsidR="5774FC0F" w:rsidRPr="28AA5257">
              <w:rPr>
                <w:rFonts w:ascii="Arial" w:eastAsia="Arial" w:hAnsi="Arial" w:cs="Arial"/>
                <w:sz w:val="22"/>
                <w:szCs w:val="22"/>
              </w:rPr>
              <w:t>teacher;</w:t>
            </w:r>
            <w:r w:rsidRPr="28AA5257">
              <w:rPr>
                <w:rFonts w:ascii="Arial" w:eastAsia="Arial" w:hAnsi="Arial" w:cs="Arial"/>
                <w:sz w:val="22"/>
                <w:szCs w:val="22"/>
              </w:rPr>
              <w:t xml:space="preserve"> how can we use custom functions to make this code more concise.  Share your ideas</w:t>
            </w:r>
            <w:r w:rsidR="6B9BE9E5" w:rsidRPr="28AA5257">
              <w:rPr>
                <w:rFonts w:ascii="Arial" w:eastAsia="Arial" w:hAnsi="Arial" w:cs="Arial"/>
                <w:sz w:val="22"/>
                <w:szCs w:val="22"/>
              </w:rPr>
              <w:t xml:space="preserve">. </w:t>
            </w:r>
            <w:r w:rsidR="59DDE8FC" w:rsidRPr="28AA5257">
              <w:rPr>
                <w:rFonts w:ascii="Arial" w:eastAsia="Arial" w:hAnsi="Arial" w:cs="Arial"/>
                <w:sz w:val="22"/>
                <w:szCs w:val="22"/>
              </w:rPr>
              <w:t xml:space="preserve">Code </w:t>
            </w:r>
            <w:r w:rsidR="59DDE8FC" w:rsidRPr="28AA5257">
              <w:rPr>
                <w:rFonts w:ascii="Arial" w:eastAsia="Arial" w:hAnsi="Arial" w:cs="Arial"/>
                <w:sz w:val="22"/>
                <w:szCs w:val="22"/>
              </w:rPr>
              <w:lastRenderedPageBreak/>
              <w:t>along</w:t>
            </w:r>
            <w:r w:rsidR="6B9BE9E5" w:rsidRPr="28AA5257">
              <w:rPr>
                <w:rFonts w:ascii="Arial" w:eastAsia="Arial" w:hAnsi="Arial" w:cs="Arial"/>
                <w:sz w:val="22"/>
                <w:szCs w:val="22"/>
              </w:rPr>
              <w:t xml:space="preserve"> as your teacher demonstrates how to organize code into custom functions and call those </w:t>
            </w:r>
            <w:r w:rsidR="4310694E" w:rsidRPr="28AA5257">
              <w:rPr>
                <w:rFonts w:ascii="Arial" w:eastAsia="Arial" w:hAnsi="Arial" w:cs="Arial"/>
                <w:sz w:val="22"/>
                <w:szCs w:val="22"/>
              </w:rPr>
              <w:t>functions.</w:t>
            </w:r>
            <w:r w:rsidR="6B9BE9E5" w:rsidRPr="28AA5257">
              <w:rPr>
                <w:rFonts w:ascii="Arial" w:eastAsia="Arial" w:hAnsi="Arial" w:cs="Arial"/>
                <w:sz w:val="22"/>
                <w:szCs w:val="22"/>
              </w:rPr>
              <w:t xml:space="preserve"> Learn about the advantages </w:t>
            </w:r>
            <w:r w:rsidR="3468BBC8" w:rsidRPr="28AA5257">
              <w:rPr>
                <w:rFonts w:ascii="Arial" w:eastAsia="Arial" w:hAnsi="Arial" w:cs="Arial"/>
                <w:sz w:val="22"/>
                <w:szCs w:val="22"/>
              </w:rPr>
              <w:t>of</w:t>
            </w:r>
            <w:r w:rsidR="6B9BE9E5" w:rsidRPr="28AA5257">
              <w:rPr>
                <w:rFonts w:ascii="Arial" w:eastAsia="Arial" w:hAnsi="Arial" w:cs="Arial"/>
                <w:sz w:val="22"/>
                <w:szCs w:val="22"/>
              </w:rPr>
              <w:t xml:space="preserve"> using custom functions to create form in your song and have more concise code. </w:t>
            </w:r>
          </w:p>
        </w:tc>
        <w:tc>
          <w:tcPr>
            <w:tcW w:w="4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00050" w14:textId="77777777" w:rsidR="004125DD" w:rsidRDefault="00925500">
            <w:pPr>
              <w:pStyle w:val="Normal0"/>
              <w:rPr>
                <w:rFonts w:ascii="Arial" w:eastAsia="Arial" w:hAnsi="Arial" w:cs="Arial"/>
                <w:sz w:val="22"/>
                <w:szCs w:val="22"/>
              </w:rPr>
            </w:pPr>
            <w:r w:rsidRPr="16CFA2CC">
              <w:rPr>
                <w:rFonts w:ascii="Arial" w:eastAsia="Arial" w:hAnsi="Arial" w:cs="Arial"/>
                <w:b/>
                <w:bCs/>
                <w:sz w:val="22"/>
                <w:szCs w:val="22"/>
              </w:rPr>
              <w:lastRenderedPageBreak/>
              <w:t xml:space="preserve">Teacher Activities </w:t>
            </w:r>
          </w:p>
          <w:p w14:paraId="0A23499D" w14:textId="4A3F6751" w:rsidR="16CFA2CC" w:rsidRDefault="16CFA2CC" w:rsidP="16CFA2CC">
            <w:pPr>
              <w:pStyle w:val="Normal0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</w:p>
          <w:p w14:paraId="63EBF204" w14:textId="02C24974" w:rsidR="004125DD" w:rsidRDefault="786916AD" w:rsidP="6268FB84">
            <w:pPr>
              <w:pStyle w:val="ListParagraph"/>
              <w:numPr>
                <w:ilvl w:val="0"/>
                <w:numId w:val="5"/>
              </w:numPr>
              <w:rPr>
                <w:rFonts w:ascii="Arial" w:eastAsia="Arial" w:hAnsi="Arial" w:cs="Arial"/>
                <w:sz w:val="22"/>
                <w:szCs w:val="22"/>
              </w:rPr>
            </w:pPr>
            <w:r w:rsidRPr="16CFA2CC">
              <w:rPr>
                <w:rFonts w:ascii="Arial" w:eastAsia="Arial" w:hAnsi="Arial" w:cs="Arial"/>
                <w:sz w:val="22"/>
                <w:szCs w:val="22"/>
              </w:rPr>
              <w:t xml:space="preserve">Show students a sample of code that is just organized by </w:t>
            </w:r>
            <w:proofErr w:type="spellStart"/>
            <w:proofErr w:type="gramStart"/>
            <w:r w:rsidRPr="16CFA2CC">
              <w:rPr>
                <w:rFonts w:ascii="Arial" w:eastAsia="Arial" w:hAnsi="Arial" w:cs="Arial"/>
                <w:sz w:val="22"/>
                <w:szCs w:val="22"/>
              </w:rPr>
              <w:t>fitMedia</w:t>
            </w:r>
            <w:proofErr w:type="spellEnd"/>
            <w:r w:rsidRPr="16CFA2CC">
              <w:rPr>
                <w:rFonts w:ascii="Arial" w:eastAsia="Arial" w:hAnsi="Arial" w:cs="Arial"/>
                <w:sz w:val="22"/>
                <w:szCs w:val="22"/>
              </w:rPr>
              <w:t>(</w:t>
            </w:r>
            <w:proofErr w:type="gramEnd"/>
            <w:r w:rsidR="71F661AA" w:rsidRPr="16CFA2CC">
              <w:rPr>
                <w:rFonts w:ascii="Arial" w:eastAsia="Arial" w:hAnsi="Arial" w:cs="Arial"/>
                <w:sz w:val="22"/>
                <w:szCs w:val="22"/>
              </w:rPr>
              <w:t>).</w:t>
            </w:r>
            <w:r w:rsidRPr="16CFA2CC">
              <w:rPr>
                <w:rFonts w:ascii="Arial" w:eastAsia="Arial" w:hAnsi="Arial" w:cs="Arial"/>
                <w:sz w:val="22"/>
                <w:szCs w:val="22"/>
              </w:rPr>
              <w:t xml:space="preserve">  Here is an example or you can use code from the prior lesson. </w:t>
            </w:r>
          </w:p>
          <w:p w14:paraId="5EB3EC39" w14:textId="1D90965B" w:rsidR="004125DD" w:rsidRDefault="05C96602" w:rsidP="16CFA2CC">
            <w:pPr>
              <w:pStyle w:val="ListParagraph"/>
              <w:numPr>
                <w:ilvl w:val="1"/>
                <w:numId w:val="5"/>
              </w:numPr>
              <w:rPr>
                <w:rFonts w:ascii="Arial" w:eastAsia="Arial" w:hAnsi="Arial" w:cs="Arial"/>
                <w:sz w:val="22"/>
                <w:szCs w:val="22"/>
              </w:rPr>
            </w:pPr>
            <w:r w:rsidRPr="16CFA2CC">
              <w:rPr>
                <w:rFonts w:ascii="Arial" w:eastAsia="Arial" w:hAnsi="Arial" w:cs="Arial"/>
                <w:sz w:val="22"/>
                <w:szCs w:val="22"/>
              </w:rPr>
              <w:lastRenderedPageBreak/>
              <w:t>Ask students</w:t>
            </w:r>
            <w:r w:rsidR="6BD98ED0" w:rsidRPr="16CFA2CC">
              <w:rPr>
                <w:rFonts w:ascii="Arial" w:eastAsia="Arial" w:hAnsi="Arial" w:cs="Arial"/>
                <w:sz w:val="22"/>
                <w:szCs w:val="22"/>
              </w:rPr>
              <w:t>:</w:t>
            </w:r>
            <w:r w:rsidRPr="16CFA2CC">
              <w:rPr>
                <w:rFonts w:ascii="Arial" w:eastAsia="Arial" w:hAnsi="Arial" w:cs="Arial"/>
                <w:sz w:val="22"/>
                <w:szCs w:val="22"/>
              </w:rPr>
              <w:t xml:space="preserve"> how </w:t>
            </w:r>
            <w:r w:rsidR="063C4B0B" w:rsidRPr="16CFA2CC">
              <w:rPr>
                <w:rFonts w:ascii="Arial" w:eastAsia="Arial" w:hAnsi="Arial" w:cs="Arial"/>
                <w:sz w:val="22"/>
                <w:szCs w:val="22"/>
              </w:rPr>
              <w:t>can they</w:t>
            </w:r>
            <w:r w:rsidRPr="16CFA2CC">
              <w:rPr>
                <w:rFonts w:ascii="Arial" w:eastAsia="Arial" w:hAnsi="Arial" w:cs="Arial"/>
                <w:sz w:val="22"/>
                <w:szCs w:val="22"/>
              </w:rPr>
              <w:t xml:space="preserve"> make this code more concise</w:t>
            </w:r>
            <w:r w:rsidR="41C5704E" w:rsidRPr="16CFA2CC">
              <w:rPr>
                <w:rFonts w:ascii="Arial" w:eastAsia="Arial" w:hAnsi="Arial" w:cs="Arial"/>
                <w:sz w:val="22"/>
                <w:szCs w:val="22"/>
              </w:rPr>
              <w:t>?</w:t>
            </w:r>
            <w:r w:rsidRPr="16CFA2CC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</w:p>
          <w:p w14:paraId="00000051" w14:textId="4946A9AA" w:rsidR="004125DD" w:rsidRDefault="16606E78" w:rsidP="486810FC">
            <w:pPr>
              <w:pStyle w:val="ListParagraph"/>
              <w:numPr>
                <w:ilvl w:val="1"/>
                <w:numId w:val="5"/>
              </w:numPr>
              <w:rPr>
                <w:rFonts w:ascii="Arial" w:eastAsia="Arial" w:hAnsi="Arial" w:cs="Arial"/>
                <w:sz w:val="22"/>
                <w:szCs w:val="22"/>
              </w:rPr>
            </w:pPr>
            <w:r w:rsidRPr="16CFA2CC">
              <w:rPr>
                <w:rFonts w:ascii="Arial" w:eastAsia="Arial" w:hAnsi="Arial" w:cs="Arial"/>
                <w:sz w:val="22"/>
                <w:szCs w:val="22"/>
              </w:rPr>
              <w:t>Ask students</w:t>
            </w:r>
            <w:r w:rsidR="5B7D479D" w:rsidRPr="16CFA2CC">
              <w:rPr>
                <w:rFonts w:ascii="Arial" w:eastAsia="Arial" w:hAnsi="Arial" w:cs="Arial"/>
                <w:sz w:val="22"/>
                <w:szCs w:val="22"/>
              </w:rPr>
              <w:t>:</w:t>
            </w:r>
            <w:r w:rsidRPr="16CFA2CC">
              <w:rPr>
                <w:rFonts w:ascii="Arial" w:eastAsia="Arial" w:hAnsi="Arial" w:cs="Arial"/>
                <w:sz w:val="22"/>
                <w:szCs w:val="22"/>
              </w:rPr>
              <w:t xml:space="preserve"> what parameters </w:t>
            </w:r>
            <w:r w:rsidR="153348D3" w:rsidRPr="16CFA2CC">
              <w:rPr>
                <w:rFonts w:ascii="Arial" w:eastAsia="Arial" w:hAnsi="Arial" w:cs="Arial"/>
                <w:sz w:val="22"/>
                <w:szCs w:val="22"/>
              </w:rPr>
              <w:t>do they</w:t>
            </w:r>
            <w:r w:rsidRPr="16CFA2CC">
              <w:rPr>
                <w:rFonts w:ascii="Arial" w:eastAsia="Arial" w:hAnsi="Arial" w:cs="Arial"/>
                <w:sz w:val="22"/>
                <w:szCs w:val="22"/>
              </w:rPr>
              <w:t xml:space="preserve"> need to write their functions</w:t>
            </w:r>
            <w:r w:rsidR="4FC6CC1F" w:rsidRPr="16CFA2CC">
              <w:rPr>
                <w:rFonts w:ascii="Arial" w:eastAsia="Arial" w:hAnsi="Arial" w:cs="Arial"/>
                <w:sz w:val="22"/>
                <w:szCs w:val="22"/>
              </w:rPr>
              <w:t>?</w:t>
            </w:r>
            <w:r w:rsidRPr="16CFA2CC">
              <w:rPr>
                <w:rFonts w:ascii="Arial" w:eastAsia="Arial" w:hAnsi="Arial" w:cs="Arial"/>
                <w:sz w:val="22"/>
                <w:szCs w:val="22"/>
              </w:rPr>
              <w:t xml:space="preserve"> What may change between the verse and the </w:t>
            </w:r>
            <w:r w:rsidR="4BAEEFA9" w:rsidRPr="16CFA2CC">
              <w:rPr>
                <w:rFonts w:ascii="Arial" w:eastAsia="Arial" w:hAnsi="Arial" w:cs="Arial"/>
                <w:sz w:val="22"/>
                <w:szCs w:val="22"/>
              </w:rPr>
              <w:t>chorus</w:t>
            </w:r>
            <w:r w:rsidR="502C5B05" w:rsidRPr="16CFA2CC">
              <w:rPr>
                <w:rFonts w:ascii="Arial" w:eastAsia="Arial" w:hAnsi="Arial" w:cs="Arial"/>
                <w:sz w:val="22"/>
                <w:szCs w:val="22"/>
              </w:rPr>
              <w:t>?</w:t>
            </w:r>
            <w:r w:rsidR="4BAEEFA9" w:rsidRPr="16CFA2CC">
              <w:rPr>
                <w:rFonts w:ascii="Arial" w:eastAsia="Arial" w:hAnsi="Arial" w:cs="Arial"/>
                <w:sz w:val="22"/>
                <w:szCs w:val="22"/>
              </w:rPr>
              <w:t xml:space="preserve"> (</w:t>
            </w:r>
            <w:r w:rsidR="514F2B67" w:rsidRPr="16CFA2CC">
              <w:rPr>
                <w:rFonts w:ascii="Arial" w:eastAsia="Arial" w:hAnsi="Arial" w:cs="Arial"/>
                <w:sz w:val="22"/>
                <w:szCs w:val="22"/>
              </w:rPr>
              <w:t>Slide</w:t>
            </w:r>
            <w:r w:rsidR="37417F2B" w:rsidRPr="16CFA2CC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="4290BBC1" w:rsidRPr="16CFA2CC">
              <w:rPr>
                <w:rFonts w:ascii="Arial" w:eastAsia="Arial" w:hAnsi="Arial" w:cs="Arial"/>
                <w:sz w:val="22"/>
                <w:szCs w:val="22"/>
              </w:rPr>
              <w:t>8)</w:t>
            </w:r>
            <w:r w:rsidR="71844E49" w:rsidRPr="16CFA2CC">
              <w:rPr>
                <w:rFonts w:ascii="Arial" w:eastAsia="Arial" w:hAnsi="Arial" w:cs="Arial"/>
                <w:sz w:val="22"/>
                <w:szCs w:val="22"/>
              </w:rPr>
              <w:t>.</w:t>
            </w:r>
          </w:p>
          <w:p w14:paraId="00000054" w14:textId="4C44A972" w:rsidR="004125DD" w:rsidRDefault="37C6F7CE" w:rsidP="16CFA2CC">
            <w:pPr>
              <w:pStyle w:val="ListParagraph"/>
              <w:numPr>
                <w:ilvl w:val="1"/>
                <w:numId w:val="5"/>
              </w:numPr>
              <w:rPr>
                <w:rFonts w:ascii="Arial" w:eastAsia="Arial" w:hAnsi="Arial" w:cs="Arial"/>
                <w:sz w:val="22"/>
                <w:szCs w:val="22"/>
              </w:rPr>
            </w:pPr>
            <w:r w:rsidRPr="242380F7">
              <w:rPr>
                <w:rFonts w:ascii="Arial" w:eastAsia="Arial" w:hAnsi="Arial" w:cs="Arial"/>
                <w:sz w:val="22"/>
                <w:szCs w:val="22"/>
              </w:rPr>
              <w:t xml:space="preserve">Demonstrate in </w:t>
            </w:r>
            <w:proofErr w:type="spellStart"/>
            <w:r w:rsidRPr="242380F7">
              <w:rPr>
                <w:rFonts w:ascii="Arial" w:eastAsia="Arial" w:hAnsi="Arial" w:cs="Arial"/>
                <w:sz w:val="22"/>
                <w:szCs w:val="22"/>
              </w:rPr>
              <w:t>EarSketch</w:t>
            </w:r>
            <w:proofErr w:type="spellEnd"/>
            <w:r w:rsidRPr="242380F7">
              <w:rPr>
                <w:rFonts w:ascii="Arial" w:eastAsia="Arial" w:hAnsi="Arial" w:cs="Arial"/>
                <w:sz w:val="22"/>
                <w:szCs w:val="22"/>
              </w:rPr>
              <w:t xml:space="preserve"> in the sample code of how you change a code organized by comments and </w:t>
            </w:r>
            <w:proofErr w:type="spellStart"/>
            <w:proofErr w:type="gramStart"/>
            <w:r w:rsidRPr="242380F7">
              <w:rPr>
                <w:rFonts w:ascii="Arial" w:eastAsia="Arial" w:hAnsi="Arial" w:cs="Arial"/>
                <w:sz w:val="22"/>
                <w:szCs w:val="22"/>
              </w:rPr>
              <w:t>fitMedia</w:t>
            </w:r>
            <w:proofErr w:type="spellEnd"/>
            <w:r w:rsidR="67279768" w:rsidRPr="242380F7">
              <w:rPr>
                <w:rFonts w:ascii="Arial" w:eastAsia="Arial" w:hAnsi="Arial" w:cs="Arial"/>
                <w:sz w:val="22"/>
                <w:szCs w:val="22"/>
              </w:rPr>
              <w:t>(</w:t>
            </w:r>
            <w:proofErr w:type="gramEnd"/>
            <w:r w:rsidR="67279768" w:rsidRPr="242380F7">
              <w:rPr>
                <w:rFonts w:ascii="Arial" w:eastAsia="Arial" w:hAnsi="Arial" w:cs="Arial"/>
                <w:sz w:val="22"/>
                <w:szCs w:val="22"/>
              </w:rPr>
              <w:t>) to have custom functions.</w:t>
            </w:r>
            <w:r w:rsidR="235EC8A7" w:rsidRPr="242380F7">
              <w:rPr>
                <w:rFonts w:ascii="Arial" w:eastAsia="Arial" w:hAnsi="Arial" w:cs="Arial"/>
                <w:sz w:val="22"/>
                <w:szCs w:val="22"/>
              </w:rPr>
              <w:t xml:space="preserve"> (</w:t>
            </w:r>
            <w:r w:rsidR="4184E14E" w:rsidRPr="242380F7">
              <w:rPr>
                <w:rFonts w:ascii="Arial" w:eastAsia="Arial" w:hAnsi="Arial" w:cs="Arial"/>
                <w:sz w:val="22"/>
                <w:szCs w:val="22"/>
              </w:rPr>
              <w:t xml:space="preserve">Link 2, </w:t>
            </w:r>
            <w:r w:rsidR="235EC8A7" w:rsidRPr="242380F7">
              <w:rPr>
                <w:rFonts w:ascii="Arial" w:eastAsia="Arial" w:hAnsi="Arial" w:cs="Arial"/>
                <w:sz w:val="22"/>
                <w:szCs w:val="22"/>
              </w:rPr>
              <w:t xml:space="preserve">Slide </w:t>
            </w:r>
            <w:r w:rsidR="0CC882AD" w:rsidRPr="242380F7">
              <w:rPr>
                <w:rFonts w:ascii="Arial" w:eastAsia="Arial" w:hAnsi="Arial" w:cs="Arial"/>
                <w:sz w:val="22"/>
                <w:szCs w:val="22"/>
              </w:rPr>
              <w:t>9) Include</w:t>
            </w:r>
            <w:r w:rsidR="4EB3F921" w:rsidRPr="242380F7">
              <w:rPr>
                <w:rFonts w:ascii="Arial" w:eastAsia="Arial" w:hAnsi="Arial" w:cs="Arial"/>
                <w:sz w:val="22"/>
                <w:szCs w:val="22"/>
              </w:rPr>
              <w:t xml:space="preserve"> how to define a function, indent the function, and change the start, end measure to variables.  Ask students why the start/end measures are variables. </w:t>
            </w:r>
          </w:p>
          <w:p w14:paraId="7335AB17" w14:textId="1AC4BB0A" w:rsidR="2D8503C7" w:rsidRDefault="4C64775E" w:rsidP="16CFA2CC">
            <w:pPr>
              <w:pStyle w:val="ListParagraph"/>
              <w:numPr>
                <w:ilvl w:val="0"/>
                <w:numId w:val="5"/>
              </w:numPr>
              <w:rPr>
                <w:rFonts w:ascii="Arial" w:eastAsia="Arial" w:hAnsi="Arial" w:cs="Arial"/>
                <w:sz w:val="22"/>
                <w:szCs w:val="22"/>
              </w:rPr>
            </w:pPr>
            <w:r w:rsidRPr="242380F7">
              <w:rPr>
                <w:rFonts w:ascii="Arial" w:eastAsia="Arial" w:hAnsi="Arial" w:cs="Arial"/>
                <w:sz w:val="22"/>
                <w:szCs w:val="22"/>
              </w:rPr>
              <w:t>Demonstrate how to call a function and organize function calls (Slide 10)</w:t>
            </w:r>
            <w:r w:rsidR="4B8D4D22" w:rsidRPr="242380F7">
              <w:rPr>
                <w:rFonts w:ascii="Arial" w:eastAsia="Arial" w:hAnsi="Arial" w:cs="Arial"/>
                <w:sz w:val="22"/>
                <w:szCs w:val="22"/>
              </w:rPr>
              <w:t>.</w:t>
            </w:r>
          </w:p>
          <w:p w14:paraId="00000057" w14:textId="52757140" w:rsidR="004125DD" w:rsidRDefault="5572BB5F" w:rsidP="242380F7">
            <w:pPr>
              <w:pStyle w:val="ListParagraph"/>
              <w:numPr>
                <w:ilvl w:val="0"/>
                <w:numId w:val="5"/>
              </w:numPr>
              <w:rPr>
                <w:rFonts w:ascii="Arial" w:eastAsia="Arial" w:hAnsi="Arial" w:cs="Arial"/>
                <w:sz w:val="22"/>
                <w:szCs w:val="22"/>
              </w:rPr>
            </w:pPr>
            <w:r w:rsidRPr="242380F7">
              <w:rPr>
                <w:rFonts w:ascii="Arial" w:eastAsia="Arial" w:hAnsi="Arial" w:cs="Arial"/>
                <w:sz w:val="22"/>
                <w:szCs w:val="22"/>
              </w:rPr>
              <w:t xml:space="preserve">Discuss the advantages of using custom </w:t>
            </w:r>
            <w:r w:rsidR="217CCD97" w:rsidRPr="242380F7">
              <w:rPr>
                <w:rFonts w:ascii="Arial" w:eastAsia="Arial" w:hAnsi="Arial" w:cs="Arial"/>
                <w:sz w:val="22"/>
                <w:szCs w:val="22"/>
              </w:rPr>
              <w:t xml:space="preserve">functions in your code. Model making changes within a custom function and re-running the code. </w:t>
            </w:r>
            <w:r w:rsidR="00925500">
              <w:br/>
            </w:r>
          </w:p>
        </w:tc>
      </w:tr>
      <w:tr w:rsidR="004125DD" w14:paraId="45584E7C" w14:textId="77777777" w:rsidTr="242380F7">
        <w:trPr>
          <w:trHeight w:val="405"/>
        </w:trPr>
        <w:tc>
          <w:tcPr>
            <w:tcW w:w="9345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00058" w14:textId="77777777" w:rsidR="004125DD" w:rsidRDefault="00925500">
            <w:pPr>
              <w:pStyle w:val="Normal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lastRenderedPageBreak/>
              <w:t>Coding Connections: N/A</w:t>
            </w:r>
          </w:p>
        </w:tc>
      </w:tr>
    </w:tbl>
    <w:p w14:paraId="0000005A" w14:textId="77777777" w:rsidR="004125DD" w:rsidRDefault="004125DD">
      <w:pPr>
        <w:pStyle w:val="Normal0"/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W w:w="9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80"/>
        <w:gridCol w:w="4680"/>
      </w:tblGrid>
      <w:tr w:rsidR="004125DD" w14:paraId="757C0D3B" w14:textId="77777777" w:rsidTr="0069F5D6">
        <w:trPr>
          <w:trHeight w:val="405"/>
        </w:trPr>
        <w:tc>
          <w:tcPr>
            <w:tcW w:w="9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2CC" w:themeFill="accent4" w:themeFillTint="33"/>
          </w:tcPr>
          <w:p w14:paraId="0000005B" w14:textId="456DC6E7" w:rsidR="004125DD" w:rsidRDefault="5E1CE2E8" w:rsidP="7D502479">
            <w:pPr>
              <w:pStyle w:val="Normal0"/>
              <w:rPr>
                <w:b/>
                <w:bCs/>
                <w:sz w:val="22"/>
                <w:szCs w:val="22"/>
              </w:rPr>
            </w:pPr>
            <w:r w:rsidRPr="7D502479">
              <w:rPr>
                <w:b/>
                <w:bCs/>
                <w:sz w:val="22"/>
                <w:szCs w:val="22"/>
              </w:rPr>
              <w:t xml:space="preserve">Elaborate: Apply your Skills                                       Time: </w:t>
            </w:r>
            <w:r w:rsidR="6155CF3E" w:rsidRPr="7D502479">
              <w:rPr>
                <w:b/>
                <w:bCs/>
                <w:sz w:val="22"/>
                <w:szCs w:val="22"/>
              </w:rPr>
              <w:t>20</w:t>
            </w:r>
            <w:r w:rsidRPr="7D502479">
              <w:rPr>
                <w:b/>
                <w:bCs/>
                <w:sz w:val="22"/>
                <w:szCs w:val="22"/>
              </w:rPr>
              <w:t xml:space="preserve"> minutes</w:t>
            </w:r>
            <w:r w:rsidR="7E18D57A" w:rsidRPr="7D502479">
              <w:rPr>
                <w:b/>
                <w:bCs/>
                <w:sz w:val="22"/>
                <w:szCs w:val="22"/>
              </w:rPr>
              <w:t xml:space="preserve">    </w:t>
            </w:r>
            <w:r w:rsidRPr="7D502479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125DD" w14:paraId="16ECC7C6" w14:textId="77777777" w:rsidTr="0069F5D6">
        <w:trPr>
          <w:trHeight w:val="765"/>
        </w:trPr>
        <w:tc>
          <w:tcPr>
            <w:tcW w:w="9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0005E" w14:textId="5960CB5D" w:rsidR="004125DD" w:rsidRDefault="5E1CE2E8">
            <w:pPr>
              <w:pStyle w:val="Normal0"/>
              <w:rPr>
                <w:rFonts w:ascii="Arial" w:eastAsia="Arial" w:hAnsi="Arial" w:cs="Arial"/>
                <w:sz w:val="22"/>
                <w:szCs w:val="22"/>
              </w:rPr>
            </w:pPr>
            <w:r w:rsidRPr="16CFA2CC"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Section Goal: </w:t>
            </w:r>
            <w:r w:rsidR="30FB4E78" w:rsidRPr="16CFA2CC">
              <w:rPr>
                <w:rFonts w:ascii="Arial" w:eastAsia="Arial" w:hAnsi="Arial" w:cs="Arial"/>
                <w:sz w:val="22"/>
                <w:szCs w:val="22"/>
              </w:rPr>
              <w:t xml:space="preserve">Students will demonstrate an understanding of custom functions by </w:t>
            </w:r>
            <w:r w:rsidR="022A9680" w:rsidRPr="16CFA2CC">
              <w:rPr>
                <w:rFonts w:ascii="Arial" w:eastAsia="Arial" w:hAnsi="Arial" w:cs="Arial"/>
                <w:sz w:val="22"/>
                <w:szCs w:val="22"/>
              </w:rPr>
              <w:t>writ</w:t>
            </w:r>
            <w:r w:rsidR="5091E9EB" w:rsidRPr="16CFA2CC">
              <w:rPr>
                <w:rFonts w:ascii="Arial" w:eastAsia="Arial" w:hAnsi="Arial" w:cs="Arial"/>
                <w:sz w:val="22"/>
                <w:szCs w:val="22"/>
              </w:rPr>
              <w:t>ing</w:t>
            </w:r>
            <w:r w:rsidR="022A9680" w:rsidRPr="16CFA2CC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="56BEF972" w:rsidRPr="16CFA2CC">
              <w:rPr>
                <w:rFonts w:ascii="Arial" w:eastAsia="Arial" w:hAnsi="Arial" w:cs="Arial"/>
                <w:sz w:val="22"/>
                <w:szCs w:val="22"/>
              </w:rPr>
              <w:t>custom functions</w:t>
            </w:r>
            <w:r w:rsidR="022A9680" w:rsidRPr="16CFA2CC">
              <w:rPr>
                <w:rFonts w:ascii="Arial" w:eastAsia="Arial" w:hAnsi="Arial" w:cs="Arial"/>
                <w:sz w:val="22"/>
                <w:szCs w:val="22"/>
              </w:rPr>
              <w:t xml:space="preserve"> for</w:t>
            </w:r>
            <w:r w:rsidR="1224F7BF" w:rsidRPr="16CFA2CC">
              <w:rPr>
                <w:rFonts w:ascii="Arial" w:eastAsia="Arial" w:hAnsi="Arial" w:cs="Arial"/>
                <w:sz w:val="22"/>
                <w:szCs w:val="22"/>
              </w:rPr>
              <w:t xml:space="preserve"> an</w:t>
            </w:r>
            <w:r w:rsidR="022A9680" w:rsidRPr="16CFA2CC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="5A645BE9" w:rsidRPr="16CFA2CC">
              <w:rPr>
                <w:rFonts w:ascii="Arial" w:eastAsia="Arial" w:hAnsi="Arial" w:cs="Arial"/>
                <w:sz w:val="22"/>
                <w:szCs w:val="22"/>
              </w:rPr>
              <w:t>ABAB</w:t>
            </w:r>
            <w:r w:rsidR="022A9680" w:rsidRPr="16CFA2CC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="580F3113" w:rsidRPr="16CFA2CC">
              <w:rPr>
                <w:rFonts w:ascii="Arial" w:eastAsia="Arial" w:hAnsi="Arial" w:cs="Arial"/>
                <w:sz w:val="22"/>
                <w:szCs w:val="22"/>
              </w:rPr>
              <w:t xml:space="preserve">form </w:t>
            </w:r>
            <w:r w:rsidR="022A9680" w:rsidRPr="16CFA2CC">
              <w:rPr>
                <w:rFonts w:ascii="Arial" w:eastAsia="Arial" w:hAnsi="Arial" w:cs="Arial"/>
                <w:sz w:val="22"/>
                <w:szCs w:val="22"/>
              </w:rPr>
              <w:t>song</w:t>
            </w:r>
            <w:r w:rsidR="0ADA43B4" w:rsidRPr="16CFA2CC">
              <w:rPr>
                <w:rFonts w:ascii="Arial" w:eastAsia="Arial" w:hAnsi="Arial" w:cs="Arial"/>
                <w:sz w:val="22"/>
                <w:szCs w:val="22"/>
              </w:rPr>
              <w:t>.</w:t>
            </w:r>
            <w:r w:rsidR="022A9680" w:rsidRPr="16CFA2CC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</w:p>
        </w:tc>
      </w:tr>
      <w:tr w:rsidR="004125DD" w14:paraId="34D19B45" w14:textId="77777777" w:rsidTr="0069F5D6">
        <w:tc>
          <w:tcPr>
            <w:tcW w:w="4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00060" w14:textId="77777777" w:rsidR="004125DD" w:rsidRDefault="00925500">
            <w:pPr>
              <w:pStyle w:val="Normal0"/>
              <w:rPr>
                <w:rFonts w:ascii="Arial" w:eastAsia="Arial" w:hAnsi="Arial" w:cs="Arial"/>
                <w:sz w:val="22"/>
                <w:szCs w:val="22"/>
              </w:rPr>
            </w:pPr>
            <w:r w:rsidRPr="16CFA2CC">
              <w:rPr>
                <w:rFonts w:ascii="Arial" w:eastAsia="Arial" w:hAnsi="Arial" w:cs="Arial"/>
                <w:b/>
                <w:bCs/>
                <w:sz w:val="22"/>
                <w:szCs w:val="22"/>
              </w:rPr>
              <w:t>Student Activities</w:t>
            </w:r>
          </w:p>
          <w:p w14:paraId="13C204E4" w14:textId="26A44737" w:rsidR="54DC7A9E" w:rsidRDefault="54DC7A9E" w:rsidP="54DC7A9E">
            <w:pPr>
              <w:pStyle w:val="Normal0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</w:p>
          <w:p w14:paraId="00000061" w14:textId="60DA96E9" w:rsidR="004125DD" w:rsidRDefault="5E1CE2E8" w:rsidP="47962405">
            <w:pPr>
              <w:pStyle w:val="Normal0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47962405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Rewrite a given </w:t>
            </w:r>
            <w:proofErr w:type="spellStart"/>
            <w:r w:rsidRPr="47962405">
              <w:rPr>
                <w:rFonts w:ascii="Arial" w:eastAsia="Arial" w:hAnsi="Arial" w:cs="Arial"/>
                <w:color w:val="000000"/>
                <w:sz w:val="22"/>
                <w:szCs w:val="22"/>
              </w:rPr>
              <w:t>Earsketch</w:t>
            </w:r>
            <w:proofErr w:type="spellEnd"/>
            <w:r w:rsidRPr="47962405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script to use </w:t>
            </w:r>
            <w:r w:rsidR="790D7769" w:rsidRPr="47962405">
              <w:rPr>
                <w:rFonts w:ascii="Arial" w:eastAsia="Arial" w:hAnsi="Arial" w:cs="Arial"/>
                <w:color w:val="000000"/>
                <w:sz w:val="22"/>
                <w:szCs w:val="22"/>
              </w:rPr>
              <w:t>custom functions for each section.</w:t>
            </w:r>
          </w:p>
        </w:tc>
        <w:tc>
          <w:tcPr>
            <w:tcW w:w="4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00062" w14:textId="77777777" w:rsidR="004125DD" w:rsidRDefault="00925500">
            <w:pPr>
              <w:pStyle w:val="Normal0"/>
              <w:rPr>
                <w:rFonts w:ascii="Arial" w:eastAsia="Arial" w:hAnsi="Arial" w:cs="Arial"/>
                <w:sz w:val="22"/>
                <w:szCs w:val="22"/>
              </w:rPr>
            </w:pPr>
            <w:r w:rsidRPr="16CFA2CC">
              <w:rPr>
                <w:rFonts w:ascii="Arial" w:eastAsia="Arial" w:hAnsi="Arial" w:cs="Arial"/>
                <w:b/>
                <w:bCs/>
                <w:sz w:val="22"/>
                <w:szCs w:val="22"/>
              </w:rPr>
              <w:t>Teacher Activities</w:t>
            </w:r>
          </w:p>
          <w:p w14:paraId="09F4328B" w14:textId="3E2F85B9" w:rsidR="54DC7A9E" w:rsidRDefault="54DC7A9E" w:rsidP="54DC7A9E">
            <w:pPr>
              <w:pStyle w:val="Normal0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</w:p>
          <w:p w14:paraId="235BBCB2" w14:textId="1E2F6D2D" w:rsidR="004125DD" w:rsidRDefault="3FE50D19" w:rsidP="0069F5D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0069F5D6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Provide students with</w:t>
            </w:r>
            <w:r w:rsidR="6DCE3DD2" w:rsidRPr="0069F5D6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a pre</w:t>
            </w:r>
            <w:r w:rsidR="666F11D4" w:rsidRPr="0069F5D6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-written</w:t>
            </w:r>
            <w:r w:rsidR="6DCE3DD2" w:rsidRPr="0069F5D6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song script in </w:t>
            </w:r>
            <w:proofErr w:type="spellStart"/>
            <w:r w:rsidR="6DCE3DD2" w:rsidRPr="0069F5D6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Earsketch</w:t>
            </w:r>
            <w:proofErr w:type="spellEnd"/>
            <w:r w:rsidR="6DCE3DD2" w:rsidRPr="0069F5D6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and task them with replacing each </w:t>
            </w:r>
            <w:r w:rsidR="0C4FEEAB" w:rsidRPr="0069F5D6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section with a custom </w:t>
            </w:r>
            <w:r w:rsidR="7E51B9FB" w:rsidRPr="0069F5D6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function (</w:t>
            </w:r>
            <w:r w:rsidR="4F241BDC" w:rsidRPr="0069F5D6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Link 3</w:t>
            </w:r>
            <w:r w:rsidR="70D94F31" w:rsidRPr="0069F5D6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, </w:t>
            </w:r>
            <w:r w:rsidR="66104B24" w:rsidRPr="0069F5D6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Slide </w:t>
            </w:r>
            <w:r w:rsidR="7FD7B6C7" w:rsidRPr="0069F5D6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11</w:t>
            </w:r>
            <w:r w:rsidR="66104B24" w:rsidRPr="0069F5D6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)</w:t>
            </w:r>
            <w:r w:rsidR="6DCE3DD2" w:rsidRPr="0069F5D6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. </w:t>
            </w:r>
          </w:p>
          <w:p w14:paraId="0CBAFD16" w14:textId="6CDF4DB1" w:rsidR="004125DD" w:rsidRDefault="5EE3AAEB" w:rsidP="16CFA2CC">
            <w:pPr>
              <w:pStyle w:val="Normal0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16CFA2C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Hint</w:t>
            </w:r>
            <w:r w:rsidR="3DD83F3E" w:rsidRPr="16CFA2C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:</w:t>
            </w:r>
            <w:r w:rsidRPr="16CFA2C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the students may want to use multiple custom functions because the sections are different in instrumentation.</w:t>
            </w:r>
          </w:p>
          <w:p w14:paraId="00000063" w14:textId="0B9D8ACF" w:rsidR="004125DD" w:rsidRDefault="004125DD" w:rsidP="54DC7A9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4125DD" w14:paraId="1234BF87" w14:textId="77777777" w:rsidTr="0069F5D6">
        <w:trPr>
          <w:trHeight w:val="405"/>
        </w:trPr>
        <w:tc>
          <w:tcPr>
            <w:tcW w:w="9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00064" w14:textId="77777777" w:rsidR="004125DD" w:rsidRDefault="00925500">
            <w:pPr>
              <w:pStyle w:val="Normal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Coding Connections: N/A</w:t>
            </w:r>
          </w:p>
        </w:tc>
      </w:tr>
    </w:tbl>
    <w:p w14:paraId="00000066" w14:textId="77777777" w:rsidR="004125DD" w:rsidRDefault="004125DD">
      <w:pPr>
        <w:pStyle w:val="Normal0"/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W w:w="9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80"/>
        <w:gridCol w:w="4680"/>
      </w:tblGrid>
      <w:tr w:rsidR="004125DD" w14:paraId="403188BC" w14:textId="77777777" w:rsidTr="16CFA2CC">
        <w:trPr>
          <w:trHeight w:val="405"/>
        </w:trPr>
        <w:tc>
          <w:tcPr>
            <w:tcW w:w="9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CE5CD"/>
          </w:tcPr>
          <w:p w14:paraId="00000067" w14:textId="4742CE95" w:rsidR="004125DD" w:rsidRDefault="49D6ADA5" w:rsidP="47962405">
            <w:pPr>
              <w:pStyle w:val="Normal0"/>
              <w:rPr>
                <w:b/>
                <w:bCs/>
                <w:sz w:val="22"/>
                <w:szCs w:val="22"/>
              </w:rPr>
            </w:pPr>
            <w:r w:rsidRPr="16CFA2CC">
              <w:rPr>
                <w:rFonts w:ascii="Arial" w:eastAsia="Arial" w:hAnsi="Arial" w:cs="Arial"/>
                <w:b/>
                <w:bCs/>
                <w:sz w:val="22"/>
                <w:szCs w:val="22"/>
              </w:rPr>
              <w:t>Evaluate:</w:t>
            </w:r>
            <w:r w:rsidR="39A89640" w:rsidRPr="16CFA2CC"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 </w:t>
            </w:r>
            <w:r w:rsidR="39B6B49D" w:rsidRPr="16CFA2CC"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Reorganizing </w:t>
            </w:r>
            <w:r w:rsidR="5AA12AB4" w:rsidRPr="16CFA2CC">
              <w:rPr>
                <w:rFonts w:ascii="Arial" w:eastAsia="Arial" w:hAnsi="Arial" w:cs="Arial"/>
                <w:b/>
                <w:bCs/>
                <w:sz w:val="22"/>
                <w:szCs w:val="22"/>
              </w:rPr>
              <w:t>with custom</w:t>
            </w:r>
            <w:r w:rsidR="39A89640" w:rsidRPr="16CFA2CC"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 functions</w:t>
            </w:r>
            <w:r w:rsidRPr="16CFA2CC"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            </w:t>
            </w:r>
            <w:r w:rsidR="07260F46" w:rsidRPr="16CFA2CC"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    </w:t>
            </w:r>
            <w:r w:rsidRPr="16CFA2CC"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Time: </w:t>
            </w:r>
            <w:r w:rsidR="7B9A653D" w:rsidRPr="16CFA2CC">
              <w:rPr>
                <w:rFonts w:ascii="Arial" w:eastAsia="Arial" w:hAnsi="Arial" w:cs="Arial"/>
                <w:b/>
                <w:bCs/>
                <w:sz w:val="22"/>
                <w:szCs w:val="22"/>
              </w:rPr>
              <w:t>20</w:t>
            </w:r>
            <w:r w:rsidR="44FD8301" w:rsidRPr="16CFA2CC"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 </w:t>
            </w:r>
            <w:r w:rsidRPr="16CFA2CC">
              <w:rPr>
                <w:rFonts w:ascii="Arial" w:eastAsia="Arial" w:hAnsi="Arial" w:cs="Arial"/>
                <w:b/>
                <w:bCs/>
                <w:sz w:val="22"/>
                <w:szCs w:val="22"/>
              </w:rPr>
              <w:t>minutes</w:t>
            </w:r>
            <w:r w:rsidR="2679940E" w:rsidRPr="16CFA2CC"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      </w:t>
            </w:r>
            <w:r w:rsidR="2679940E" w:rsidRPr="16CFA2CC">
              <w:rPr>
                <w:b/>
                <w:bCs/>
                <w:sz w:val="22"/>
                <w:szCs w:val="22"/>
              </w:rPr>
              <w:t xml:space="preserve">   </w:t>
            </w:r>
          </w:p>
        </w:tc>
      </w:tr>
      <w:tr w:rsidR="004125DD" w14:paraId="62F82CCD" w14:textId="77777777" w:rsidTr="16CFA2CC">
        <w:trPr>
          <w:trHeight w:val="765"/>
        </w:trPr>
        <w:tc>
          <w:tcPr>
            <w:tcW w:w="9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00069" w14:textId="034AA1AF" w:rsidR="004125DD" w:rsidRDefault="606F5877">
            <w:pPr>
              <w:pStyle w:val="Normal0"/>
              <w:rPr>
                <w:rFonts w:ascii="Arial" w:eastAsia="Arial" w:hAnsi="Arial" w:cs="Arial"/>
                <w:sz w:val="22"/>
                <w:szCs w:val="22"/>
              </w:rPr>
            </w:pPr>
            <w:r w:rsidRPr="16CFA2CC">
              <w:rPr>
                <w:rFonts w:ascii="Arial" w:eastAsia="Arial" w:hAnsi="Arial" w:cs="Arial"/>
                <w:b/>
                <w:bCs/>
                <w:sz w:val="22"/>
                <w:szCs w:val="22"/>
              </w:rPr>
              <w:lastRenderedPageBreak/>
              <w:t>Section Goal:</w:t>
            </w:r>
            <w:r w:rsidR="3BCF1573" w:rsidRPr="16CFA2CC"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 </w:t>
            </w:r>
            <w:r w:rsidR="6D55D813" w:rsidRPr="16CFA2CC">
              <w:rPr>
                <w:rFonts w:ascii="Arial" w:eastAsia="Arial" w:hAnsi="Arial" w:cs="Arial"/>
                <w:sz w:val="22"/>
                <w:szCs w:val="22"/>
              </w:rPr>
              <w:t>Students will further demonstrate their understanding of custom functions by utilizing custom functions in their own songs/scripts</w:t>
            </w:r>
            <w:r w:rsidR="5F3C6B70" w:rsidRPr="16CFA2CC">
              <w:rPr>
                <w:rFonts w:ascii="Arial" w:eastAsia="Arial" w:hAnsi="Arial" w:cs="Arial"/>
                <w:sz w:val="22"/>
                <w:szCs w:val="22"/>
              </w:rPr>
              <w:t>.</w:t>
            </w:r>
            <w:r w:rsidR="064AFB92" w:rsidRPr="16CFA2CC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="76F6779C" w:rsidRPr="16CFA2CC">
              <w:rPr>
                <w:rFonts w:ascii="Arial" w:eastAsia="Arial" w:hAnsi="Arial" w:cs="Arial"/>
                <w:sz w:val="22"/>
                <w:szCs w:val="22"/>
              </w:rPr>
              <w:t>(</w:t>
            </w:r>
            <w:proofErr w:type="gramStart"/>
            <w:r w:rsidR="76F6779C" w:rsidRPr="16CFA2CC">
              <w:rPr>
                <w:rFonts w:ascii="Arial" w:eastAsia="Arial" w:hAnsi="Arial" w:cs="Arial"/>
                <w:sz w:val="22"/>
                <w:szCs w:val="22"/>
              </w:rPr>
              <w:t>Mini-task</w:t>
            </w:r>
            <w:proofErr w:type="gramEnd"/>
            <w:r w:rsidR="76F6779C" w:rsidRPr="16CFA2CC">
              <w:rPr>
                <w:rFonts w:ascii="Arial" w:eastAsia="Arial" w:hAnsi="Arial" w:cs="Arial"/>
                <w:sz w:val="22"/>
                <w:szCs w:val="22"/>
              </w:rPr>
              <w:t>)</w:t>
            </w:r>
          </w:p>
          <w:p w14:paraId="0000006A" w14:textId="77777777" w:rsidR="004125DD" w:rsidRDefault="004125DD">
            <w:pPr>
              <w:pStyle w:val="Normal0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4125DD" w14:paraId="49C884FA" w14:textId="77777777" w:rsidTr="16CFA2CC">
        <w:tc>
          <w:tcPr>
            <w:tcW w:w="4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0006C" w14:textId="77777777" w:rsidR="004125DD" w:rsidRDefault="5E1CE2E8">
            <w:pPr>
              <w:pStyle w:val="Normal0"/>
              <w:rPr>
                <w:rFonts w:ascii="Arial" w:eastAsia="Arial" w:hAnsi="Arial" w:cs="Arial"/>
                <w:sz w:val="22"/>
                <w:szCs w:val="22"/>
              </w:rPr>
            </w:pPr>
            <w:r w:rsidRPr="16CFA2CC">
              <w:rPr>
                <w:rFonts w:ascii="Arial" w:eastAsia="Arial" w:hAnsi="Arial" w:cs="Arial"/>
                <w:b/>
                <w:bCs/>
                <w:sz w:val="22"/>
                <w:szCs w:val="22"/>
              </w:rPr>
              <w:t>Student Activities</w:t>
            </w:r>
          </w:p>
          <w:p w14:paraId="14CC2D85" w14:textId="191A41F6" w:rsidR="54DC7A9E" w:rsidRDefault="54DC7A9E" w:rsidP="54DC7A9E">
            <w:pPr>
              <w:pStyle w:val="Normal0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</w:p>
          <w:p w14:paraId="2D80F688" w14:textId="6D5D1779" w:rsidR="526BEDA7" w:rsidRDefault="5CD1382A" w:rsidP="22E17FD2">
            <w:pPr>
              <w:pStyle w:val="ListParagraph"/>
              <w:numPr>
                <w:ilvl w:val="0"/>
                <w:numId w:val="8"/>
              </w:numPr>
              <w:spacing w:line="259" w:lineRule="auto"/>
              <w:rPr>
                <w:rFonts w:ascii="Arial" w:eastAsia="Arial" w:hAnsi="Arial" w:cs="Arial"/>
                <w:sz w:val="22"/>
                <w:szCs w:val="22"/>
              </w:rPr>
            </w:pPr>
            <w:r w:rsidRPr="16CFA2CC">
              <w:rPr>
                <w:rFonts w:ascii="Arial" w:eastAsia="Arial" w:hAnsi="Arial" w:cs="Arial"/>
                <w:sz w:val="22"/>
                <w:szCs w:val="22"/>
              </w:rPr>
              <w:t xml:space="preserve">Utilize custom functions to create their own structured song in </w:t>
            </w:r>
            <w:proofErr w:type="spellStart"/>
            <w:r w:rsidRPr="16CFA2CC">
              <w:rPr>
                <w:rFonts w:ascii="Arial" w:eastAsia="Arial" w:hAnsi="Arial" w:cs="Arial"/>
                <w:sz w:val="22"/>
                <w:szCs w:val="22"/>
              </w:rPr>
              <w:t>EarSketch</w:t>
            </w:r>
            <w:proofErr w:type="spellEnd"/>
            <w:r w:rsidR="3CF611B1" w:rsidRPr="16CFA2CC">
              <w:rPr>
                <w:rFonts w:ascii="Arial" w:eastAsia="Arial" w:hAnsi="Arial" w:cs="Arial"/>
                <w:sz w:val="22"/>
                <w:szCs w:val="22"/>
              </w:rPr>
              <w:t>.</w:t>
            </w:r>
          </w:p>
          <w:p w14:paraId="0000006F" w14:textId="013E8D53" w:rsidR="004125DD" w:rsidRDefault="004125DD" w:rsidP="47962405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00070" w14:textId="404CF8F2" w:rsidR="004125DD" w:rsidRDefault="15FE1F0B">
            <w:pPr>
              <w:pStyle w:val="Normal0"/>
              <w:rPr>
                <w:rFonts w:ascii="Arial" w:eastAsia="Arial" w:hAnsi="Arial" w:cs="Arial"/>
                <w:sz w:val="22"/>
                <w:szCs w:val="22"/>
              </w:rPr>
            </w:pPr>
            <w:r w:rsidRPr="16CFA2CC">
              <w:rPr>
                <w:rFonts w:ascii="Arial" w:eastAsia="Arial" w:hAnsi="Arial" w:cs="Arial"/>
                <w:b/>
                <w:bCs/>
                <w:sz w:val="22"/>
                <w:szCs w:val="22"/>
              </w:rPr>
              <w:t>Teacher</w:t>
            </w:r>
            <w:r w:rsidR="00925500" w:rsidRPr="16CFA2CC"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 Activities</w:t>
            </w:r>
          </w:p>
          <w:p w14:paraId="39B6E805" w14:textId="4C222A39" w:rsidR="54DC7A9E" w:rsidRDefault="54DC7A9E" w:rsidP="54DC7A9E">
            <w:pPr>
              <w:pStyle w:val="Normal0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</w:p>
          <w:p w14:paraId="5924A328" w14:textId="4563D155" w:rsidR="004125DD" w:rsidRDefault="748F2802" w:rsidP="22E17FD2">
            <w:pPr>
              <w:pStyle w:val="ListParagraph"/>
              <w:numPr>
                <w:ilvl w:val="0"/>
                <w:numId w:val="7"/>
              </w:numPr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16CFA2C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Distribute or project Mini-Task Assignment. Explain the assignment to the students. Provide time for questions. </w:t>
            </w:r>
            <w:r w:rsidR="245CD1EA" w:rsidRPr="16CFA2C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Support students as they complete the </w:t>
            </w:r>
            <w:proofErr w:type="gramStart"/>
            <w:r w:rsidR="245CD1EA" w:rsidRPr="16CFA2C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mini-</w:t>
            </w:r>
            <w:r w:rsidR="141C6708" w:rsidRPr="16CFA2C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task</w:t>
            </w:r>
            <w:proofErr w:type="gramEnd"/>
            <w:r w:rsidR="141C6708" w:rsidRPr="16CFA2C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(Slide</w:t>
            </w:r>
            <w:r w:rsidR="2904D23C" w:rsidRPr="16CFA2CC">
              <w:rPr>
                <w:rFonts w:ascii="Arial" w:eastAsia="Arial" w:hAnsi="Arial" w:cs="Arial"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r w:rsidR="2B07FA49" w:rsidRPr="16CFA2CC">
              <w:rPr>
                <w:rFonts w:ascii="Arial" w:eastAsia="Arial" w:hAnsi="Arial" w:cs="Arial"/>
                <w:i/>
                <w:iCs/>
                <w:color w:val="000000" w:themeColor="text1"/>
                <w:sz w:val="22"/>
                <w:szCs w:val="22"/>
              </w:rPr>
              <w:t>1</w:t>
            </w:r>
            <w:r w:rsidR="18AB2347" w:rsidRPr="16CFA2CC">
              <w:rPr>
                <w:rFonts w:ascii="Arial" w:eastAsia="Arial" w:hAnsi="Arial" w:cs="Arial"/>
                <w:i/>
                <w:iCs/>
                <w:color w:val="000000" w:themeColor="text1"/>
                <w:sz w:val="22"/>
                <w:szCs w:val="22"/>
              </w:rPr>
              <w:t>2</w:t>
            </w:r>
            <w:r w:rsidR="2904D23C" w:rsidRPr="16CFA2CC">
              <w:rPr>
                <w:rFonts w:ascii="Arial" w:eastAsia="Arial" w:hAnsi="Arial" w:cs="Arial"/>
                <w:i/>
                <w:iCs/>
                <w:color w:val="000000" w:themeColor="text1"/>
                <w:sz w:val="22"/>
                <w:szCs w:val="22"/>
              </w:rPr>
              <w:t>)</w:t>
            </w:r>
            <w:r w:rsidR="50BB74D8" w:rsidRPr="16CFA2CC">
              <w:rPr>
                <w:rFonts w:ascii="Arial" w:eastAsia="Arial" w:hAnsi="Arial" w:cs="Arial"/>
                <w:i/>
                <w:iCs/>
                <w:color w:val="000000" w:themeColor="text1"/>
                <w:sz w:val="22"/>
                <w:szCs w:val="22"/>
              </w:rPr>
              <w:t>.</w:t>
            </w:r>
          </w:p>
          <w:p w14:paraId="00000073" w14:textId="793668F2" w:rsidR="004125DD" w:rsidRDefault="004125DD" w:rsidP="54DC7A9E">
            <w:pPr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4125DD" w14:paraId="6BC34FBD" w14:textId="77777777" w:rsidTr="16CFA2CC">
        <w:trPr>
          <w:trHeight w:val="405"/>
        </w:trPr>
        <w:tc>
          <w:tcPr>
            <w:tcW w:w="9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00074" w14:textId="77777777" w:rsidR="004125DD" w:rsidRDefault="00925500">
            <w:pPr>
              <w:pStyle w:val="Normal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Coding Connections: N/A</w:t>
            </w:r>
          </w:p>
        </w:tc>
      </w:tr>
    </w:tbl>
    <w:p w14:paraId="00000076" w14:textId="77777777" w:rsidR="004125DD" w:rsidRDefault="004125DD">
      <w:pPr>
        <w:pStyle w:val="Normal0"/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p w14:paraId="00000077" w14:textId="77777777" w:rsidR="004125DD" w:rsidRDefault="00925500">
      <w:pPr>
        <w:pStyle w:val="Normal0"/>
        <w:rPr>
          <w:rFonts w:ascii="Arial" w:eastAsia="Arial" w:hAnsi="Arial" w:cs="Arial"/>
          <w:color w:val="000000"/>
          <w:sz w:val="22"/>
          <w:szCs w:val="22"/>
        </w:rPr>
      </w:pPr>
      <w:r w:rsidRPr="16CFA2CC">
        <w:rPr>
          <w:rFonts w:ascii="Arial" w:eastAsia="Arial" w:hAnsi="Arial" w:cs="Arial"/>
          <w:b/>
          <w:bCs/>
          <w:color w:val="000000" w:themeColor="text1"/>
          <w:sz w:val="22"/>
          <w:szCs w:val="22"/>
          <w:u w:val="single"/>
        </w:rPr>
        <w:t>Differentiation:</w:t>
      </w:r>
    </w:p>
    <w:p w14:paraId="00000078" w14:textId="77777777" w:rsidR="004125DD" w:rsidRDefault="004125DD">
      <w:pPr>
        <w:pStyle w:val="Normal0"/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p w14:paraId="00000079" w14:textId="77777777" w:rsidR="004125DD" w:rsidRDefault="004125DD">
      <w:pPr>
        <w:pStyle w:val="Normal0"/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p w14:paraId="0000007A" w14:textId="77777777" w:rsidR="004125DD" w:rsidRDefault="004125DD">
      <w:pPr>
        <w:pStyle w:val="Normal0"/>
      </w:pPr>
    </w:p>
    <w:sectPr w:rsidR="004125DD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Noto Sans Symbols">
    <w:altName w:val="Calibri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Quattrocento Sans">
    <w:panose1 w:val="020B0502050000020003"/>
    <w:charset w:val="00"/>
    <w:family w:val="swiss"/>
    <w:pitch w:val="variable"/>
    <w:sig w:usb0="800000BF" w:usb1="4000005B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4B6EB"/>
    <w:multiLevelType w:val="hybridMultilevel"/>
    <w:tmpl w:val="FFFFFFFF"/>
    <w:lvl w:ilvl="0" w:tplc="120EE5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4B4E7E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EC2B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D6A81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5AED07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04CBF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D299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A218D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6761A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CB123F"/>
    <w:multiLevelType w:val="multilevel"/>
    <w:tmpl w:val="F1EC77C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BD73B"/>
    <w:multiLevelType w:val="hybridMultilevel"/>
    <w:tmpl w:val="FFFFFFFF"/>
    <w:lvl w:ilvl="0" w:tplc="099AABAC">
      <w:start w:val="1"/>
      <w:numFmt w:val="decimal"/>
      <w:lvlText w:val="%1."/>
      <w:lvlJc w:val="left"/>
      <w:pPr>
        <w:ind w:left="720" w:hanging="360"/>
      </w:pPr>
    </w:lvl>
    <w:lvl w:ilvl="1" w:tplc="57F241C0">
      <w:start w:val="1"/>
      <w:numFmt w:val="lowerLetter"/>
      <w:lvlText w:val="%2."/>
      <w:lvlJc w:val="left"/>
      <w:pPr>
        <w:ind w:left="1440" w:hanging="360"/>
      </w:pPr>
    </w:lvl>
    <w:lvl w:ilvl="2" w:tplc="EAAC8C5A">
      <w:start w:val="1"/>
      <w:numFmt w:val="lowerRoman"/>
      <w:lvlText w:val="%3."/>
      <w:lvlJc w:val="right"/>
      <w:pPr>
        <w:ind w:left="2160" w:hanging="180"/>
      </w:pPr>
    </w:lvl>
    <w:lvl w:ilvl="3" w:tplc="F46C6C5A">
      <w:start w:val="1"/>
      <w:numFmt w:val="decimal"/>
      <w:lvlText w:val="%4."/>
      <w:lvlJc w:val="left"/>
      <w:pPr>
        <w:ind w:left="2880" w:hanging="360"/>
      </w:pPr>
    </w:lvl>
    <w:lvl w:ilvl="4" w:tplc="1FC41B36">
      <w:start w:val="1"/>
      <w:numFmt w:val="lowerLetter"/>
      <w:lvlText w:val="%5."/>
      <w:lvlJc w:val="left"/>
      <w:pPr>
        <w:ind w:left="3600" w:hanging="360"/>
      </w:pPr>
    </w:lvl>
    <w:lvl w:ilvl="5" w:tplc="6EBC7C60">
      <w:start w:val="1"/>
      <w:numFmt w:val="lowerRoman"/>
      <w:lvlText w:val="%6."/>
      <w:lvlJc w:val="right"/>
      <w:pPr>
        <w:ind w:left="4320" w:hanging="180"/>
      </w:pPr>
    </w:lvl>
    <w:lvl w:ilvl="6" w:tplc="CF86E336">
      <w:start w:val="1"/>
      <w:numFmt w:val="decimal"/>
      <w:lvlText w:val="%7."/>
      <w:lvlJc w:val="left"/>
      <w:pPr>
        <w:ind w:left="5040" w:hanging="360"/>
      </w:pPr>
    </w:lvl>
    <w:lvl w:ilvl="7" w:tplc="3C70137A">
      <w:start w:val="1"/>
      <w:numFmt w:val="lowerLetter"/>
      <w:lvlText w:val="%8."/>
      <w:lvlJc w:val="left"/>
      <w:pPr>
        <w:ind w:left="5760" w:hanging="360"/>
      </w:pPr>
    </w:lvl>
    <w:lvl w:ilvl="8" w:tplc="9196BA54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FFD694"/>
    <w:multiLevelType w:val="multilevel"/>
    <w:tmpl w:val="FFFFFFFF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" w15:restartNumberingAfterBreak="0">
    <w:nsid w:val="1CEB1FE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A8E992"/>
    <w:multiLevelType w:val="hybridMultilevel"/>
    <w:tmpl w:val="FFFFFFFF"/>
    <w:lvl w:ilvl="0" w:tplc="2500DB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E6E6BE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F38933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BA143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34A91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E8AD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5054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0C93D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280A15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6F5CF0"/>
    <w:multiLevelType w:val="hybridMultilevel"/>
    <w:tmpl w:val="FFFFFFFF"/>
    <w:lvl w:ilvl="0" w:tplc="5830C6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6688D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BF405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F8FB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8C80E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3A8827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550E2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AEDD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BDA2C0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6D7E44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8" w15:restartNumberingAfterBreak="0">
    <w:nsid w:val="25919464"/>
    <w:multiLevelType w:val="hybridMultilevel"/>
    <w:tmpl w:val="FFFFFFFF"/>
    <w:lvl w:ilvl="0" w:tplc="ABA678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3064E6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E9245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9A274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96C7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B3C27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04DD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6C5AB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B5264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D91A20"/>
    <w:multiLevelType w:val="hybridMultilevel"/>
    <w:tmpl w:val="FFFFFFFF"/>
    <w:lvl w:ilvl="0" w:tplc="17B835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9489B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CE04C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403D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B7B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EFABA7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1A52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5208C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E56C9A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EB6144"/>
    <w:multiLevelType w:val="multilevel"/>
    <w:tmpl w:val="40F0A52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19B3AC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3E7AC1B6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3" w15:restartNumberingAfterBreak="0">
    <w:nsid w:val="442C1CFB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453BC88A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45752731"/>
    <w:multiLevelType w:val="multilevel"/>
    <w:tmpl w:val="FFFFFFFF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2160" w:hanging="360"/>
      </w:pPr>
    </w:lvl>
    <w:lvl w:ilvl="4">
      <w:start w:val="1"/>
      <w:numFmt w:val="decimal"/>
      <w:lvlText w:val="%5."/>
      <w:lvlJc w:val="left"/>
      <w:pPr>
        <w:ind w:left="2880" w:hanging="360"/>
      </w:pPr>
    </w:lvl>
    <w:lvl w:ilvl="5">
      <w:start w:val="1"/>
      <w:numFmt w:val="decimal"/>
      <w:lvlText w:val="%6."/>
      <w:lvlJc w:val="left"/>
      <w:pPr>
        <w:ind w:left="3600" w:hanging="360"/>
      </w:pPr>
    </w:lvl>
    <w:lvl w:ilvl="6">
      <w:start w:val="1"/>
      <w:numFmt w:val="decimal"/>
      <w:lvlText w:val="%7."/>
      <w:lvlJc w:val="left"/>
      <w:pPr>
        <w:ind w:left="4320" w:hanging="360"/>
      </w:pPr>
    </w:lvl>
    <w:lvl w:ilvl="7">
      <w:start w:val="1"/>
      <w:numFmt w:val="decimal"/>
      <w:lvlText w:val="%8."/>
      <w:lvlJc w:val="left"/>
      <w:pPr>
        <w:ind w:left="5040" w:hanging="360"/>
      </w:pPr>
    </w:lvl>
    <w:lvl w:ilvl="8">
      <w:start w:val="1"/>
      <w:numFmt w:val="decimal"/>
      <w:lvlText w:val="%9."/>
      <w:lvlJc w:val="left"/>
      <w:pPr>
        <w:ind w:left="5760" w:hanging="360"/>
      </w:pPr>
    </w:lvl>
  </w:abstractNum>
  <w:abstractNum w:abstractNumId="16" w15:restartNumberingAfterBreak="0">
    <w:nsid w:val="4A2ADA8A"/>
    <w:multiLevelType w:val="hybridMultilevel"/>
    <w:tmpl w:val="FFFFFFFF"/>
    <w:lvl w:ilvl="0" w:tplc="A7AE38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EA3D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B5649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AC6C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7840E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5CE481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7CB91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9CA7F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DA640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AA3CDE"/>
    <w:multiLevelType w:val="hybridMultilevel"/>
    <w:tmpl w:val="FFFFFFFF"/>
    <w:lvl w:ilvl="0" w:tplc="C6C892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9446B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9A85E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8CE8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004F6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1C0E8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A1601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F4A8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2901D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0FFED6"/>
    <w:multiLevelType w:val="multilevel"/>
    <w:tmpl w:val="12C09C8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73D147"/>
    <w:multiLevelType w:val="hybridMultilevel"/>
    <w:tmpl w:val="FFFFFFFF"/>
    <w:lvl w:ilvl="0" w:tplc="EC16CD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916ED2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16E72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EE3B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B0A8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8A436F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BCA53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5AE60D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C4836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8F5F61"/>
    <w:multiLevelType w:val="hybridMultilevel"/>
    <w:tmpl w:val="FFFFFFFF"/>
    <w:lvl w:ilvl="0" w:tplc="7624C0D2">
      <w:start w:val="1"/>
      <w:numFmt w:val="decimal"/>
      <w:lvlText w:val="%1."/>
      <w:lvlJc w:val="left"/>
      <w:pPr>
        <w:ind w:left="720" w:hanging="360"/>
      </w:pPr>
    </w:lvl>
    <w:lvl w:ilvl="1" w:tplc="D2E8BF18">
      <w:start w:val="1"/>
      <w:numFmt w:val="lowerLetter"/>
      <w:lvlText w:val="%2."/>
      <w:lvlJc w:val="left"/>
      <w:pPr>
        <w:ind w:left="1440" w:hanging="360"/>
      </w:pPr>
    </w:lvl>
    <w:lvl w:ilvl="2" w:tplc="7A70A8B0">
      <w:start w:val="1"/>
      <w:numFmt w:val="lowerRoman"/>
      <w:lvlText w:val="%3."/>
      <w:lvlJc w:val="right"/>
      <w:pPr>
        <w:ind w:left="2160" w:hanging="180"/>
      </w:pPr>
    </w:lvl>
    <w:lvl w:ilvl="3" w:tplc="EB70E9AA">
      <w:start w:val="1"/>
      <w:numFmt w:val="decimal"/>
      <w:lvlText w:val="%4."/>
      <w:lvlJc w:val="left"/>
      <w:pPr>
        <w:ind w:left="2880" w:hanging="360"/>
      </w:pPr>
    </w:lvl>
    <w:lvl w:ilvl="4" w:tplc="B71AE7AE">
      <w:start w:val="1"/>
      <w:numFmt w:val="lowerLetter"/>
      <w:lvlText w:val="%5."/>
      <w:lvlJc w:val="left"/>
      <w:pPr>
        <w:ind w:left="3600" w:hanging="360"/>
      </w:pPr>
    </w:lvl>
    <w:lvl w:ilvl="5" w:tplc="9F7853E4">
      <w:start w:val="1"/>
      <w:numFmt w:val="lowerRoman"/>
      <w:lvlText w:val="%6."/>
      <w:lvlJc w:val="right"/>
      <w:pPr>
        <w:ind w:left="4320" w:hanging="180"/>
      </w:pPr>
    </w:lvl>
    <w:lvl w:ilvl="6" w:tplc="C8C48274">
      <w:start w:val="1"/>
      <w:numFmt w:val="decimal"/>
      <w:lvlText w:val="%7."/>
      <w:lvlJc w:val="left"/>
      <w:pPr>
        <w:ind w:left="5040" w:hanging="360"/>
      </w:pPr>
    </w:lvl>
    <w:lvl w:ilvl="7" w:tplc="03E49B52">
      <w:start w:val="1"/>
      <w:numFmt w:val="lowerLetter"/>
      <w:lvlText w:val="%8."/>
      <w:lvlJc w:val="left"/>
      <w:pPr>
        <w:ind w:left="5760" w:hanging="360"/>
      </w:pPr>
    </w:lvl>
    <w:lvl w:ilvl="8" w:tplc="414EBF4A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0177AB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6BD31461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6E9EA389"/>
    <w:multiLevelType w:val="hybridMultilevel"/>
    <w:tmpl w:val="FFFFFFFF"/>
    <w:lvl w:ilvl="0" w:tplc="6D98CE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916D4B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150A3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AF42E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0AE4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704463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6CEF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A8C8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53037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6B9BE4"/>
    <w:multiLevelType w:val="hybridMultilevel"/>
    <w:tmpl w:val="FFFFFFFF"/>
    <w:lvl w:ilvl="0" w:tplc="268ADF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B3C4C2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54C10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541D7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86CBE3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4CAF6F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208E1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3815C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1941AA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BCD62B"/>
    <w:multiLevelType w:val="hybridMultilevel"/>
    <w:tmpl w:val="FFFFFFFF"/>
    <w:lvl w:ilvl="0" w:tplc="6CCE97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A0EA3B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1D211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688FF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B02A1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5E2B5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D89A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96C29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37ECA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6033859">
    <w:abstractNumId w:val="18"/>
  </w:num>
  <w:num w:numId="2" w16cid:durableId="2035033123">
    <w:abstractNumId w:val="1"/>
  </w:num>
  <w:num w:numId="3" w16cid:durableId="167251808">
    <w:abstractNumId w:val="10"/>
  </w:num>
  <w:num w:numId="4" w16cid:durableId="279999152">
    <w:abstractNumId w:val="5"/>
  </w:num>
  <w:num w:numId="5" w16cid:durableId="1247570191">
    <w:abstractNumId w:val="19"/>
  </w:num>
  <w:num w:numId="6" w16cid:durableId="361366812">
    <w:abstractNumId w:val="9"/>
  </w:num>
  <w:num w:numId="7" w16cid:durableId="1413158277">
    <w:abstractNumId w:val="0"/>
  </w:num>
  <w:num w:numId="8" w16cid:durableId="1037975487">
    <w:abstractNumId w:val="25"/>
  </w:num>
  <w:num w:numId="9" w16cid:durableId="1817453685">
    <w:abstractNumId w:val="8"/>
  </w:num>
  <w:num w:numId="10" w16cid:durableId="1536039116">
    <w:abstractNumId w:val="23"/>
  </w:num>
  <w:num w:numId="11" w16cid:durableId="2130510290">
    <w:abstractNumId w:val="24"/>
  </w:num>
  <w:num w:numId="12" w16cid:durableId="1303119065">
    <w:abstractNumId w:val="6"/>
  </w:num>
  <w:num w:numId="13" w16cid:durableId="2146852337">
    <w:abstractNumId w:val="7"/>
  </w:num>
  <w:num w:numId="14" w16cid:durableId="1126006296">
    <w:abstractNumId w:val="17"/>
  </w:num>
  <w:num w:numId="15" w16cid:durableId="1931502837">
    <w:abstractNumId w:val="20"/>
  </w:num>
  <w:num w:numId="16" w16cid:durableId="1450276539">
    <w:abstractNumId w:val="2"/>
  </w:num>
  <w:num w:numId="17" w16cid:durableId="1069962010">
    <w:abstractNumId w:val="16"/>
  </w:num>
  <w:num w:numId="18" w16cid:durableId="1028024106">
    <w:abstractNumId w:val="11"/>
  </w:num>
  <w:num w:numId="19" w16cid:durableId="1172259242">
    <w:abstractNumId w:val="4"/>
  </w:num>
  <w:num w:numId="20" w16cid:durableId="683476436">
    <w:abstractNumId w:val="13"/>
  </w:num>
  <w:num w:numId="21" w16cid:durableId="386531767">
    <w:abstractNumId w:val="3"/>
  </w:num>
  <w:num w:numId="22" w16cid:durableId="1464271509">
    <w:abstractNumId w:val="15"/>
  </w:num>
  <w:num w:numId="23" w16cid:durableId="1246691435">
    <w:abstractNumId w:val="12"/>
  </w:num>
  <w:num w:numId="24" w16cid:durableId="709259826">
    <w:abstractNumId w:val="22"/>
  </w:num>
  <w:num w:numId="25" w16cid:durableId="1853907911">
    <w:abstractNumId w:val="14"/>
  </w:num>
  <w:num w:numId="26" w16cid:durableId="400834393">
    <w:abstractNumId w:val="2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Missner, Samuel">
    <w15:presenceInfo w15:providerId="AD" w15:userId="S::smissner3@gatech.edu::a488782b-140e-4077-96f0-dcf6587c1901"/>
  </w15:person>
  <w15:person w15:author="Missner, Samuel A">
    <w15:presenceInfo w15:providerId="AD" w15:userId="S::smissner3@gatech.edu::a488782b-140e-4077-96f0-dcf6587c19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598D652"/>
    <w:rsid w:val="0002AFF5"/>
    <w:rsid w:val="001E1615"/>
    <w:rsid w:val="0028D0A3"/>
    <w:rsid w:val="003B01D0"/>
    <w:rsid w:val="003C38B5"/>
    <w:rsid w:val="004125DD"/>
    <w:rsid w:val="0069F5D6"/>
    <w:rsid w:val="00853E9D"/>
    <w:rsid w:val="00925500"/>
    <w:rsid w:val="00A5901B"/>
    <w:rsid w:val="00CDA371"/>
    <w:rsid w:val="00F309EA"/>
    <w:rsid w:val="00FB048C"/>
    <w:rsid w:val="00FC5DCC"/>
    <w:rsid w:val="00FDB46E"/>
    <w:rsid w:val="01085767"/>
    <w:rsid w:val="0113993A"/>
    <w:rsid w:val="01383BC0"/>
    <w:rsid w:val="013F8AFC"/>
    <w:rsid w:val="019ED849"/>
    <w:rsid w:val="01B6C6C9"/>
    <w:rsid w:val="01F50E85"/>
    <w:rsid w:val="020C3DE3"/>
    <w:rsid w:val="022A9680"/>
    <w:rsid w:val="025A9F81"/>
    <w:rsid w:val="028CAA6C"/>
    <w:rsid w:val="02AE27BF"/>
    <w:rsid w:val="02D818F7"/>
    <w:rsid w:val="031586B0"/>
    <w:rsid w:val="0315D33E"/>
    <w:rsid w:val="03268BB9"/>
    <w:rsid w:val="032BF1C6"/>
    <w:rsid w:val="033F72C4"/>
    <w:rsid w:val="03451A23"/>
    <w:rsid w:val="034554E6"/>
    <w:rsid w:val="034ADBCC"/>
    <w:rsid w:val="03576EB5"/>
    <w:rsid w:val="03642B55"/>
    <w:rsid w:val="0364B111"/>
    <w:rsid w:val="0390DEE6"/>
    <w:rsid w:val="03B78947"/>
    <w:rsid w:val="03BE2C73"/>
    <w:rsid w:val="03CAB954"/>
    <w:rsid w:val="03E79898"/>
    <w:rsid w:val="0448DEBA"/>
    <w:rsid w:val="044CD3E0"/>
    <w:rsid w:val="04958068"/>
    <w:rsid w:val="04D6417B"/>
    <w:rsid w:val="04FFC2FC"/>
    <w:rsid w:val="0509D5DB"/>
    <w:rsid w:val="051E76A0"/>
    <w:rsid w:val="051F80F0"/>
    <w:rsid w:val="0565D55E"/>
    <w:rsid w:val="05855DA8"/>
    <w:rsid w:val="058CBB62"/>
    <w:rsid w:val="05C96602"/>
    <w:rsid w:val="05CC1ED7"/>
    <w:rsid w:val="05DBB01D"/>
    <w:rsid w:val="062392FE"/>
    <w:rsid w:val="063C4B0B"/>
    <w:rsid w:val="064AFB92"/>
    <w:rsid w:val="06690198"/>
    <w:rsid w:val="0689147C"/>
    <w:rsid w:val="07260F46"/>
    <w:rsid w:val="072AEF9E"/>
    <w:rsid w:val="077B305D"/>
    <w:rsid w:val="079B1E8D"/>
    <w:rsid w:val="079F8A33"/>
    <w:rsid w:val="07BF635F"/>
    <w:rsid w:val="08447CAE"/>
    <w:rsid w:val="08532295"/>
    <w:rsid w:val="08786855"/>
    <w:rsid w:val="089AC4F3"/>
    <w:rsid w:val="0923E13B"/>
    <w:rsid w:val="093B32A6"/>
    <w:rsid w:val="093B5A94"/>
    <w:rsid w:val="0961C429"/>
    <w:rsid w:val="096BC087"/>
    <w:rsid w:val="099B334A"/>
    <w:rsid w:val="09B41CD0"/>
    <w:rsid w:val="09C5C193"/>
    <w:rsid w:val="09D1DA55"/>
    <w:rsid w:val="09F9AFEE"/>
    <w:rsid w:val="0A266411"/>
    <w:rsid w:val="0A742D76"/>
    <w:rsid w:val="0AA2ED07"/>
    <w:rsid w:val="0AA368B4"/>
    <w:rsid w:val="0AD72AF5"/>
    <w:rsid w:val="0ADA43B4"/>
    <w:rsid w:val="0B0790E8"/>
    <w:rsid w:val="0B1397B2"/>
    <w:rsid w:val="0B2907A9"/>
    <w:rsid w:val="0B324411"/>
    <w:rsid w:val="0B414D4D"/>
    <w:rsid w:val="0B426DC6"/>
    <w:rsid w:val="0B5145C3"/>
    <w:rsid w:val="0BB2172F"/>
    <w:rsid w:val="0BB67633"/>
    <w:rsid w:val="0BE3C7B5"/>
    <w:rsid w:val="0C3B1696"/>
    <w:rsid w:val="0C451D79"/>
    <w:rsid w:val="0C4FEEAB"/>
    <w:rsid w:val="0C9E8788"/>
    <w:rsid w:val="0CC882AD"/>
    <w:rsid w:val="0CD2D40C"/>
    <w:rsid w:val="0CD4531C"/>
    <w:rsid w:val="0CDECB19"/>
    <w:rsid w:val="0CE8051F"/>
    <w:rsid w:val="0CF3AB4C"/>
    <w:rsid w:val="0D17B6C1"/>
    <w:rsid w:val="0D2E90B7"/>
    <w:rsid w:val="0D950215"/>
    <w:rsid w:val="0DB1A669"/>
    <w:rsid w:val="0DCBC965"/>
    <w:rsid w:val="0E6A06FE"/>
    <w:rsid w:val="0E6B3B17"/>
    <w:rsid w:val="0E6B6B01"/>
    <w:rsid w:val="0E77F1F0"/>
    <w:rsid w:val="0E7F3646"/>
    <w:rsid w:val="0EB4E082"/>
    <w:rsid w:val="0EBFEB26"/>
    <w:rsid w:val="0F042218"/>
    <w:rsid w:val="0F143F27"/>
    <w:rsid w:val="0F44B67F"/>
    <w:rsid w:val="0F7F4BDF"/>
    <w:rsid w:val="0FEF53BF"/>
    <w:rsid w:val="101959A1"/>
    <w:rsid w:val="101AA540"/>
    <w:rsid w:val="105F83B7"/>
    <w:rsid w:val="10967207"/>
    <w:rsid w:val="109E992D"/>
    <w:rsid w:val="10D4B1DA"/>
    <w:rsid w:val="10DBCDD3"/>
    <w:rsid w:val="1129A1BE"/>
    <w:rsid w:val="112E0C47"/>
    <w:rsid w:val="115E0E4F"/>
    <w:rsid w:val="11A0A7C9"/>
    <w:rsid w:val="11A46EBD"/>
    <w:rsid w:val="11B00B26"/>
    <w:rsid w:val="11D8BE1D"/>
    <w:rsid w:val="11E74AED"/>
    <w:rsid w:val="11ED622F"/>
    <w:rsid w:val="1200DECD"/>
    <w:rsid w:val="120206C8"/>
    <w:rsid w:val="1211C3B4"/>
    <w:rsid w:val="12153A39"/>
    <w:rsid w:val="1224F7BF"/>
    <w:rsid w:val="1225F3A5"/>
    <w:rsid w:val="12402D88"/>
    <w:rsid w:val="124F357D"/>
    <w:rsid w:val="1258BBAA"/>
    <w:rsid w:val="125A8A40"/>
    <w:rsid w:val="1281C1FB"/>
    <w:rsid w:val="12833DEB"/>
    <w:rsid w:val="12859C87"/>
    <w:rsid w:val="12B06D43"/>
    <w:rsid w:val="12B8F228"/>
    <w:rsid w:val="12DFB83D"/>
    <w:rsid w:val="1300DDC5"/>
    <w:rsid w:val="131735D6"/>
    <w:rsid w:val="13346EAA"/>
    <w:rsid w:val="1346884D"/>
    <w:rsid w:val="13533DEC"/>
    <w:rsid w:val="13651A9A"/>
    <w:rsid w:val="13C8A56F"/>
    <w:rsid w:val="13DBF6BB"/>
    <w:rsid w:val="13E7D7D2"/>
    <w:rsid w:val="140C529C"/>
    <w:rsid w:val="141C6708"/>
    <w:rsid w:val="143694B9"/>
    <w:rsid w:val="1447F606"/>
    <w:rsid w:val="1462DAFC"/>
    <w:rsid w:val="148BF514"/>
    <w:rsid w:val="14D4A011"/>
    <w:rsid w:val="153348D3"/>
    <w:rsid w:val="1536F870"/>
    <w:rsid w:val="1568DDC7"/>
    <w:rsid w:val="158ABD51"/>
    <w:rsid w:val="158DE324"/>
    <w:rsid w:val="15A3D764"/>
    <w:rsid w:val="15A498E4"/>
    <w:rsid w:val="15BE833D"/>
    <w:rsid w:val="15BFD5AE"/>
    <w:rsid w:val="15C3C05A"/>
    <w:rsid w:val="15CC445E"/>
    <w:rsid w:val="15E521F6"/>
    <w:rsid w:val="15FE1F0B"/>
    <w:rsid w:val="161680D1"/>
    <w:rsid w:val="1619E141"/>
    <w:rsid w:val="1630680A"/>
    <w:rsid w:val="1639B6C8"/>
    <w:rsid w:val="16606E78"/>
    <w:rsid w:val="169021B1"/>
    <w:rsid w:val="16CFA2CC"/>
    <w:rsid w:val="16E2CA31"/>
    <w:rsid w:val="16FD7124"/>
    <w:rsid w:val="1799137C"/>
    <w:rsid w:val="17C865F3"/>
    <w:rsid w:val="17CAA546"/>
    <w:rsid w:val="182E9D43"/>
    <w:rsid w:val="18340393"/>
    <w:rsid w:val="1836654B"/>
    <w:rsid w:val="184C4A3C"/>
    <w:rsid w:val="185ACE81"/>
    <w:rsid w:val="18AB2347"/>
    <w:rsid w:val="18B6A5A4"/>
    <w:rsid w:val="18D94B4A"/>
    <w:rsid w:val="18F87303"/>
    <w:rsid w:val="191B9E38"/>
    <w:rsid w:val="197633B6"/>
    <w:rsid w:val="198DD2F3"/>
    <w:rsid w:val="198EE8D7"/>
    <w:rsid w:val="199C9297"/>
    <w:rsid w:val="19BC5317"/>
    <w:rsid w:val="19DFF310"/>
    <w:rsid w:val="19E27232"/>
    <w:rsid w:val="1A2CE11F"/>
    <w:rsid w:val="1A2E88B5"/>
    <w:rsid w:val="1A3432CB"/>
    <w:rsid w:val="1A398DFE"/>
    <w:rsid w:val="1A5F7D5B"/>
    <w:rsid w:val="1A704AB3"/>
    <w:rsid w:val="1A84D669"/>
    <w:rsid w:val="1A937844"/>
    <w:rsid w:val="1AB82667"/>
    <w:rsid w:val="1B061529"/>
    <w:rsid w:val="1B517AF7"/>
    <w:rsid w:val="1B58B4A7"/>
    <w:rsid w:val="1B62E25A"/>
    <w:rsid w:val="1B78E1CD"/>
    <w:rsid w:val="1BBB402D"/>
    <w:rsid w:val="1BC73C43"/>
    <w:rsid w:val="1BDD3E76"/>
    <w:rsid w:val="1BDDB839"/>
    <w:rsid w:val="1BE93EBE"/>
    <w:rsid w:val="1BF8E9E7"/>
    <w:rsid w:val="1C0B2F48"/>
    <w:rsid w:val="1C0FB601"/>
    <w:rsid w:val="1C32EE66"/>
    <w:rsid w:val="1C7D70F2"/>
    <w:rsid w:val="1C85B2D0"/>
    <w:rsid w:val="1C862726"/>
    <w:rsid w:val="1CB17CEB"/>
    <w:rsid w:val="1CD3A16F"/>
    <w:rsid w:val="1CD5F51B"/>
    <w:rsid w:val="1CD7BCFF"/>
    <w:rsid w:val="1CEE6379"/>
    <w:rsid w:val="1D0F308A"/>
    <w:rsid w:val="1D485A39"/>
    <w:rsid w:val="1D4F8F2C"/>
    <w:rsid w:val="1D50C2F8"/>
    <w:rsid w:val="1D76DE3C"/>
    <w:rsid w:val="1D8DC0D9"/>
    <w:rsid w:val="1DD1124E"/>
    <w:rsid w:val="1DDABEB0"/>
    <w:rsid w:val="1E05F8AF"/>
    <w:rsid w:val="1E56F831"/>
    <w:rsid w:val="1E6259FA"/>
    <w:rsid w:val="1E83850D"/>
    <w:rsid w:val="1E9E18C8"/>
    <w:rsid w:val="1EB729D1"/>
    <w:rsid w:val="1EC164E5"/>
    <w:rsid w:val="1F33F021"/>
    <w:rsid w:val="1F5F0967"/>
    <w:rsid w:val="1F8952B9"/>
    <w:rsid w:val="1F8BA5D4"/>
    <w:rsid w:val="1FA26B1A"/>
    <w:rsid w:val="1FA2A4A9"/>
    <w:rsid w:val="1FEA3A86"/>
    <w:rsid w:val="1FED5A2D"/>
    <w:rsid w:val="1FF400C7"/>
    <w:rsid w:val="200223C0"/>
    <w:rsid w:val="201161A6"/>
    <w:rsid w:val="20322336"/>
    <w:rsid w:val="2060DCB3"/>
    <w:rsid w:val="209B9FCE"/>
    <w:rsid w:val="20A1AB81"/>
    <w:rsid w:val="20B0B816"/>
    <w:rsid w:val="20D97A19"/>
    <w:rsid w:val="20ED6124"/>
    <w:rsid w:val="21273F03"/>
    <w:rsid w:val="21365011"/>
    <w:rsid w:val="2158ED1E"/>
    <w:rsid w:val="217CCD97"/>
    <w:rsid w:val="2186E5A6"/>
    <w:rsid w:val="2194E3BC"/>
    <w:rsid w:val="21B3B326"/>
    <w:rsid w:val="21D6AB11"/>
    <w:rsid w:val="21F0F961"/>
    <w:rsid w:val="21F59B7E"/>
    <w:rsid w:val="2205B816"/>
    <w:rsid w:val="2263A4F9"/>
    <w:rsid w:val="22723C04"/>
    <w:rsid w:val="227CE1D4"/>
    <w:rsid w:val="22803958"/>
    <w:rsid w:val="2284E571"/>
    <w:rsid w:val="2285B47E"/>
    <w:rsid w:val="22B7B053"/>
    <w:rsid w:val="22CE99BF"/>
    <w:rsid w:val="22E17FD2"/>
    <w:rsid w:val="22EDBAB9"/>
    <w:rsid w:val="2315AF89"/>
    <w:rsid w:val="235EC8A7"/>
    <w:rsid w:val="237A440C"/>
    <w:rsid w:val="237CB8FE"/>
    <w:rsid w:val="239B868B"/>
    <w:rsid w:val="239D835C"/>
    <w:rsid w:val="23CE72C4"/>
    <w:rsid w:val="24123E78"/>
    <w:rsid w:val="242380F7"/>
    <w:rsid w:val="2439E56D"/>
    <w:rsid w:val="243EF7C7"/>
    <w:rsid w:val="245CD1EA"/>
    <w:rsid w:val="248A3265"/>
    <w:rsid w:val="24B13329"/>
    <w:rsid w:val="24C632A8"/>
    <w:rsid w:val="24D35CAB"/>
    <w:rsid w:val="24E83DF4"/>
    <w:rsid w:val="24F4B437"/>
    <w:rsid w:val="25039119"/>
    <w:rsid w:val="2506CD1E"/>
    <w:rsid w:val="250D2D23"/>
    <w:rsid w:val="251020AD"/>
    <w:rsid w:val="255E5D51"/>
    <w:rsid w:val="257D1758"/>
    <w:rsid w:val="25C997E9"/>
    <w:rsid w:val="25D0836D"/>
    <w:rsid w:val="25EC769B"/>
    <w:rsid w:val="26534E6B"/>
    <w:rsid w:val="265F2BF1"/>
    <w:rsid w:val="26614AD4"/>
    <w:rsid w:val="2679940E"/>
    <w:rsid w:val="267A737C"/>
    <w:rsid w:val="268474ED"/>
    <w:rsid w:val="2690F3D7"/>
    <w:rsid w:val="2691AD39"/>
    <w:rsid w:val="2709A345"/>
    <w:rsid w:val="274C3FED"/>
    <w:rsid w:val="2752455D"/>
    <w:rsid w:val="27B5720D"/>
    <w:rsid w:val="27B594FE"/>
    <w:rsid w:val="27EF1F42"/>
    <w:rsid w:val="27F56DB3"/>
    <w:rsid w:val="2802EAF7"/>
    <w:rsid w:val="2815633E"/>
    <w:rsid w:val="28162DFF"/>
    <w:rsid w:val="281E5F20"/>
    <w:rsid w:val="28263344"/>
    <w:rsid w:val="282A14E5"/>
    <w:rsid w:val="2835947F"/>
    <w:rsid w:val="283CBF51"/>
    <w:rsid w:val="286ED162"/>
    <w:rsid w:val="28AA5257"/>
    <w:rsid w:val="28AB5860"/>
    <w:rsid w:val="28CE3404"/>
    <w:rsid w:val="28F3B434"/>
    <w:rsid w:val="2904D23C"/>
    <w:rsid w:val="290E8CE3"/>
    <w:rsid w:val="29222963"/>
    <w:rsid w:val="298377A6"/>
    <w:rsid w:val="2993329D"/>
    <w:rsid w:val="29F962A2"/>
    <w:rsid w:val="2A0419C0"/>
    <w:rsid w:val="2A064E4B"/>
    <w:rsid w:val="2A092BA5"/>
    <w:rsid w:val="2A3764AF"/>
    <w:rsid w:val="2A4C5C0B"/>
    <w:rsid w:val="2A653673"/>
    <w:rsid w:val="2AB938C7"/>
    <w:rsid w:val="2ABC578C"/>
    <w:rsid w:val="2ABCDB0A"/>
    <w:rsid w:val="2AD4C686"/>
    <w:rsid w:val="2B07FA49"/>
    <w:rsid w:val="2B209D6C"/>
    <w:rsid w:val="2B4ABD5E"/>
    <w:rsid w:val="2B529162"/>
    <w:rsid w:val="2B98F03E"/>
    <w:rsid w:val="2C18BC44"/>
    <w:rsid w:val="2C192649"/>
    <w:rsid w:val="2C313AD8"/>
    <w:rsid w:val="2C58AB6B"/>
    <w:rsid w:val="2C6F05C3"/>
    <w:rsid w:val="2C7096E7"/>
    <w:rsid w:val="2C989654"/>
    <w:rsid w:val="2CC9CECA"/>
    <w:rsid w:val="2CD91F70"/>
    <w:rsid w:val="2D0C41AE"/>
    <w:rsid w:val="2D12B3AB"/>
    <w:rsid w:val="2D162F89"/>
    <w:rsid w:val="2D24D116"/>
    <w:rsid w:val="2D62008F"/>
    <w:rsid w:val="2D638610"/>
    <w:rsid w:val="2D75FE30"/>
    <w:rsid w:val="2D77AA9E"/>
    <w:rsid w:val="2D8503C7"/>
    <w:rsid w:val="2DA3F3EC"/>
    <w:rsid w:val="2DC78A5F"/>
    <w:rsid w:val="2DC86A06"/>
    <w:rsid w:val="2E06EB50"/>
    <w:rsid w:val="2E36D8AE"/>
    <w:rsid w:val="2E460839"/>
    <w:rsid w:val="2E601E8D"/>
    <w:rsid w:val="2E625DC9"/>
    <w:rsid w:val="2EA3F342"/>
    <w:rsid w:val="2EBF9E69"/>
    <w:rsid w:val="2EC7CB08"/>
    <w:rsid w:val="2EED8A97"/>
    <w:rsid w:val="2F713F85"/>
    <w:rsid w:val="2FB0779E"/>
    <w:rsid w:val="2FC9C5BF"/>
    <w:rsid w:val="2FCD2E29"/>
    <w:rsid w:val="3007B9D6"/>
    <w:rsid w:val="300C0EBD"/>
    <w:rsid w:val="301FF007"/>
    <w:rsid w:val="30207082"/>
    <w:rsid w:val="302A111F"/>
    <w:rsid w:val="30392577"/>
    <w:rsid w:val="3056C68A"/>
    <w:rsid w:val="308B5731"/>
    <w:rsid w:val="30A7657B"/>
    <w:rsid w:val="30AE4FB7"/>
    <w:rsid w:val="30F4F2B7"/>
    <w:rsid w:val="30FB4E78"/>
    <w:rsid w:val="310FBBB7"/>
    <w:rsid w:val="31383430"/>
    <w:rsid w:val="313D834C"/>
    <w:rsid w:val="3144080A"/>
    <w:rsid w:val="31B23383"/>
    <w:rsid w:val="31CEFFA2"/>
    <w:rsid w:val="31D9BC03"/>
    <w:rsid w:val="31DFFA83"/>
    <w:rsid w:val="31F296EB"/>
    <w:rsid w:val="3218264B"/>
    <w:rsid w:val="32378849"/>
    <w:rsid w:val="3282605F"/>
    <w:rsid w:val="32915C71"/>
    <w:rsid w:val="3294D195"/>
    <w:rsid w:val="329970FE"/>
    <w:rsid w:val="32D8E1B1"/>
    <w:rsid w:val="32DFD86B"/>
    <w:rsid w:val="3348BC81"/>
    <w:rsid w:val="334E03E4"/>
    <w:rsid w:val="3358E9CB"/>
    <w:rsid w:val="336C4842"/>
    <w:rsid w:val="3394BD9C"/>
    <w:rsid w:val="33AB4758"/>
    <w:rsid w:val="33BC653A"/>
    <w:rsid w:val="33CEE6B9"/>
    <w:rsid w:val="33D98B36"/>
    <w:rsid w:val="342C525E"/>
    <w:rsid w:val="342EA9D4"/>
    <w:rsid w:val="3466B681"/>
    <w:rsid w:val="3468BBC8"/>
    <w:rsid w:val="346FCF46"/>
    <w:rsid w:val="34C2116D"/>
    <w:rsid w:val="34C6482D"/>
    <w:rsid w:val="34DABDE9"/>
    <w:rsid w:val="350CC819"/>
    <w:rsid w:val="3512AAE8"/>
    <w:rsid w:val="35299126"/>
    <w:rsid w:val="352BF62C"/>
    <w:rsid w:val="35670B66"/>
    <w:rsid w:val="359870EE"/>
    <w:rsid w:val="3598D652"/>
    <w:rsid w:val="35C12784"/>
    <w:rsid w:val="35D1C8A0"/>
    <w:rsid w:val="35F7FF1D"/>
    <w:rsid w:val="36328185"/>
    <w:rsid w:val="3682CCBD"/>
    <w:rsid w:val="3684E835"/>
    <w:rsid w:val="36A87298"/>
    <w:rsid w:val="36A94299"/>
    <w:rsid w:val="36AF0527"/>
    <w:rsid w:val="37095A3A"/>
    <w:rsid w:val="37157CCE"/>
    <w:rsid w:val="371CEC1E"/>
    <w:rsid w:val="37371611"/>
    <w:rsid w:val="37417F2B"/>
    <w:rsid w:val="375E1447"/>
    <w:rsid w:val="376BAA26"/>
    <w:rsid w:val="378A99FF"/>
    <w:rsid w:val="3792CFA4"/>
    <w:rsid w:val="37C5B570"/>
    <w:rsid w:val="37C6F7CE"/>
    <w:rsid w:val="37D44AC5"/>
    <w:rsid w:val="37F9B22F"/>
    <w:rsid w:val="3806084B"/>
    <w:rsid w:val="385626AA"/>
    <w:rsid w:val="38655A50"/>
    <w:rsid w:val="38739C4E"/>
    <w:rsid w:val="38969FD0"/>
    <w:rsid w:val="38F9BADA"/>
    <w:rsid w:val="3912FE06"/>
    <w:rsid w:val="3931F7C7"/>
    <w:rsid w:val="3935022D"/>
    <w:rsid w:val="393F83F7"/>
    <w:rsid w:val="39701B26"/>
    <w:rsid w:val="3974D07C"/>
    <w:rsid w:val="398EAB8B"/>
    <w:rsid w:val="399E3103"/>
    <w:rsid w:val="39A89640"/>
    <w:rsid w:val="39B351B9"/>
    <w:rsid w:val="39B6B49D"/>
    <w:rsid w:val="39EDFE27"/>
    <w:rsid w:val="39F13ECF"/>
    <w:rsid w:val="3A043E15"/>
    <w:rsid w:val="3A1A1D3B"/>
    <w:rsid w:val="3AA08BAD"/>
    <w:rsid w:val="3AA1F1FF"/>
    <w:rsid w:val="3AA6A010"/>
    <w:rsid w:val="3AF04404"/>
    <w:rsid w:val="3AF39023"/>
    <w:rsid w:val="3B23B71F"/>
    <w:rsid w:val="3B40A3BE"/>
    <w:rsid w:val="3B4F2D4D"/>
    <w:rsid w:val="3B4F7610"/>
    <w:rsid w:val="3B69D16B"/>
    <w:rsid w:val="3B6C8F7E"/>
    <w:rsid w:val="3BA2FFDE"/>
    <w:rsid w:val="3BB3A290"/>
    <w:rsid w:val="3BCF1573"/>
    <w:rsid w:val="3BDED69F"/>
    <w:rsid w:val="3C18DE04"/>
    <w:rsid w:val="3C3E760B"/>
    <w:rsid w:val="3C3EA403"/>
    <w:rsid w:val="3C47F879"/>
    <w:rsid w:val="3CA2ADDA"/>
    <w:rsid w:val="3CD587F7"/>
    <w:rsid w:val="3CF611B1"/>
    <w:rsid w:val="3D12696F"/>
    <w:rsid w:val="3D403CBF"/>
    <w:rsid w:val="3D4E1604"/>
    <w:rsid w:val="3D4EDA78"/>
    <w:rsid w:val="3D5EBDBD"/>
    <w:rsid w:val="3D628D4F"/>
    <w:rsid w:val="3D7A071C"/>
    <w:rsid w:val="3D7F8E9E"/>
    <w:rsid w:val="3D80F868"/>
    <w:rsid w:val="3DC80176"/>
    <w:rsid w:val="3DD83F3E"/>
    <w:rsid w:val="3DF36E32"/>
    <w:rsid w:val="3E074843"/>
    <w:rsid w:val="3E2A7898"/>
    <w:rsid w:val="3E655E24"/>
    <w:rsid w:val="3E780ED2"/>
    <w:rsid w:val="3E8FAA9D"/>
    <w:rsid w:val="3E9A43FF"/>
    <w:rsid w:val="3E9BBB52"/>
    <w:rsid w:val="3EBA170C"/>
    <w:rsid w:val="3EC25B79"/>
    <w:rsid w:val="3ED9FE34"/>
    <w:rsid w:val="3F3EF8EF"/>
    <w:rsid w:val="3F739D1B"/>
    <w:rsid w:val="3F997DEF"/>
    <w:rsid w:val="3FB75655"/>
    <w:rsid w:val="3FD13951"/>
    <w:rsid w:val="3FE50D19"/>
    <w:rsid w:val="3FF0371E"/>
    <w:rsid w:val="4057A9EA"/>
    <w:rsid w:val="407ECC3A"/>
    <w:rsid w:val="409B51A4"/>
    <w:rsid w:val="40B1E7F2"/>
    <w:rsid w:val="40B3340A"/>
    <w:rsid w:val="40B4057F"/>
    <w:rsid w:val="40E8A0EA"/>
    <w:rsid w:val="40F52E92"/>
    <w:rsid w:val="410E3AF3"/>
    <w:rsid w:val="4184E14E"/>
    <w:rsid w:val="419CB4F8"/>
    <w:rsid w:val="419FA955"/>
    <w:rsid w:val="41C5704E"/>
    <w:rsid w:val="41DBB3FA"/>
    <w:rsid w:val="421313C5"/>
    <w:rsid w:val="421A9C9B"/>
    <w:rsid w:val="4239905C"/>
    <w:rsid w:val="427210C2"/>
    <w:rsid w:val="42876014"/>
    <w:rsid w:val="4290BBC1"/>
    <w:rsid w:val="4296986E"/>
    <w:rsid w:val="42DD9F4D"/>
    <w:rsid w:val="4310694E"/>
    <w:rsid w:val="432A98E3"/>
    <w:rsid w:val="433A2DB3"/>
    <w:rsid w:val="434C0A9A"/>
    <w:rsid w:val="437B26AC"/>
    <w:rsid w:val="43B66CFC"/>
    <w:rsid w:val="43CF399F"/>
    <w:rsid w:val="43D626FF"/>
    <w:rsid w:val="440401C9"/>
    <w:rsid w:val="440DE123"/>
    <w:rsid w:val="4490D6DD"/>
    <w:rsid w:val="4499BA1C"/>
    <w:rsid w:val="44C6AC0D"/>
    <w:rsid w:val="44E989F9"/>
    <w:rsid w:val="44F116C8"/>
    <w:rsid w:val="44FD8301"/>
    <w:rsid w:val="450DD34E"/>
    <w:rsid w:val="452878BB"/>
    <w:rsid w:val="45A9B184"/>
    <w:rsid w:val="45B9B9D9"/>
    <w:rsid w:val="45E06B2E"/>
    <w:rsid w:val="45F66D56"/>
    <w:rsid w:val="463EE73E"/>
    <w:rsid w:val="46A9A3AF"/>
    <w:rsid w:val="46C9AB2B"/>
    <w:rsid w:val="46EE0DBE"/>
    <w:rsid w:val="4707FF69"/>
    <w:rsid w:val="470D4887"/>
    <w:rsid w:val="470ED83B"/>
    <w:rsid w:val="472DA92D"/>
    <w:rsid w:val="47641032"/>
    <w:rsid w:val="47962405"/>
    <w:rsid w:val="47B27F37"/>
    <w:rsid w:val="47DF1F19"/>
    <w:rsid w:val="48083E9F"/>
    <w:rsid w:val="48391B1F"/>
    <w:rsid w:val="486810FC"/>
    <w:rsid w:val="48794462"/>
    <w:rsid w:val="48CCB2D8"/>
    <w:rsid w:val="48E15246"/>
    <w:rsid w:val="48EB71E0"/>
    <w:rsid w:val="48F1BDA4"/>
    <w:rsid w:val="48F6395B"/>
    <w:rsid w:val="49180BF0"/>
    <w:rsid w:val="493B93E8"/>
    <w:rsid w:val="494447C3"/>
    <w:rsid w:val="497E7448"/>
    <w:rsid w:val="499C0D9B"/>
    <w:rsid w:val="499C2859"/>
    <w:rsid w:val="49A7F7EA"/>
    <w:rsid w:val="49A804F8"/>
    <w:rsid w:val="49ADE2E9"/>
    <w:rsid w:val="49C50DD8"/>
    <w:rsid w:val="49D6ADA5"/>
    <w:rsid w:val="49DC67DB"/>
    <w:rsid w:val="4A276955"/>
    <w:rsid w:val="4A5F45C2"/>
    <w:rsid w:val="4A5FBF4E"/>
    <w:rsid w:val="4A652427"/>
    <w:rsid w:val="4A7B314D"/>
    <w:rsid w:val="4A81A3E6"/>
    <w:rsid w:val="4AB7FE37"/>
    <w:rsid w:val="4ACC244F"/>
    <w:rsid w:val="4ADC22A5"/>
    <w:rsid w:val="4B1A44A9"/>
    <w:rsid w:val="4B4F6441"/>
    <w:rsid w:val="4B8D4D22"/>
    <w:rsid w:val="4BAEEFA9"/>
    <w:rsid w:val="4BB916FB"/>
    <w:rsid w:val="4BC7330E"/>
    <w:rsid w:val="4BD03513"/>
    <w:rsid w:val="4BDFB6C5"/>
    <w:rsid w:val="4C0ACBEE"/>
    <w:rsid w:val="4C18F308"/>
    <w:rsid w:val="4C25B3C3"/>
    <w:rsid w:val="4C5ED89A"/>
    <w:rsid w:val="4C604CAA"/>
    <w:rsid w:val="4C64775E"/>
    <w:rsid w:val="4C7334AA"/>
    <w:rsid w:val="4C7C8BDB"/>
    <w:rsid w:val="4D152088"/>
    <w:rsid w:val="4D30CE2A"/>
    <w:rsid w:val="4D6CEEA9"/>
    <w:rsid w:val="4DA023FB"/>
    <w:rsid w:val="4DB4C369"/>
    <w:rsid w:val="4E0C76EB"/>
    <w:rsid w:val="4E1C98F4"/>
    <w:rsid w:val="4E5994F1"/>
    <w:rsid w:val="4E71D590"/>
    <w:rsid w:val="4E9A393B"/>
    <w:rsid w:val="4EA1498F"/>
    <w:rsid w:val="4EB3F921"/>
    <w:rsid w:val="4ED1C2D8"/>
    <w:rsid w:val="4EE335FB"/>
    <w:rsid w:val="4EE83063"/>
    <w:rsid w:val="4EF506C5"/>
    <w:rsid w:val="4F00CFB3"/>
    <w:rsid w:val="4F121F5A"/>
    <w:rsid w:val="4F13142F"/>
    <w:rsid w:val="4F194EB2"/>
    <w:rsid w:val="4F241BDC"/>
    <w:rsid w:val="4F344AA9"/>
    <w:rsid w:val="4F5891C3"/>
    <w:rsid w:val="4F73D41D"/>
    <w:rsid w:val="4F744CC1"/>
    <w:rsid w:val="4FA33F61"/>
    <w:rsid w:val="4FB1E6C6"/>
    <w:rsid w:val="4FC2E35E"/>
    <w:rsid w:val="4FC6CC1F"/>
    <w:rsid w:val="4FD2C8C7"/>
    <w:rsid w:val="4FE84F0F"/>
    <w:rsid w:val="4FFEAC0C"/>
    <w:rsid w:val="4FFF885E"/>
    <w:rsid w:val="50051A7B"/>
    <w:rsid w:val="50265D56"/>
    <w:rsid w:val="502C5B05"/>
    <w:rsid w:val="50301348"/>
    <w:rsid w:val="50427718"/>
    <w:rsid w:val="504B5EB5"/>
    <w:rsid w:val="507368B6"/>
    <w:rsid w:val="5091E9EB"/>
    <w:rsid w:val="50AE527D"/>
    <w:rsid w:val="50AEA700"/>
    <w:rsid w:val="50BB74D8"/>
    <w:rsid w:val="50D45105"/>
    <w:rsid w:val="50DB200E"/>
    <w:rsid w:val="5103C75E"/>
    <w:rsid w:val="5108FBCD"/>
    <w:rsid w:val="5125AB0C"/>
    <w:rsid w:val="514448E8"/>
    <w:rsid w:val="514F2B67"/>
    <w:rsid w:val="51914D1D"/>
    <w:rsid w:val="51A31B1B"/>
    <w:rsid w:val="51B6462B"/>
    <w:rsid w:val="51F4F10C"/>
    <w:rsid w:val="523169EB"/>
    <w:rsid w:val="5234AFB1"/>
    <w:rsid w:val="5238B4A5"/>
    <w:rsid w:val="526BEDA7"/>
    <w:rsid w:val="526EB94C"/>
    <w:rsid w:val="52790393"/>
    <w:rsid w:val="52840884"/>
    <w:rsid w:val="529783A2"/>
    <w:rsid w:val="529ED2A2"/>
    <w:rsid w:val="52A9FF51"/>
    <w:rsid w:val="52C6E30E"/>
    <w:rsid w:val="52D853C4"/>
    <w:rsid w:val="52D911F9"/>
    <w:rsid w:val="5321CAB9"/>
    <w:rsid w:val="53364CCE"/>
    <w:rsid w:val="5346F1DA"/>
    <w:rsid w:val="53972F7E"/>
    <w:rsid w:val="53C66635"/>
    <w:rsid w:val="53D5F974"/>
    <w:rsid w:val="53ED4AEF"/>
    <w:rsid w:val="53F7D9EE"/>
    <w:rsid w:val="5411C62D"/>
    <w:rsid w:val="542404ED"/>
    <w:rsid w:val="54497E15"/>
    <w:rsid w:val="547C6B40"/>
    <w:rsid w:val="548DAB27"/>
    <w:rsid w:val="5495CAB9"/>
    <w:rsid w:val="549A99A3"/>
    <w:rsid w:val="54C06770"/>
    <w:rsid w:val="54DBCB86"/>
    <w:rsid w:val="54DC7A9E"/>
    <w:rsid w:val="54F6411B"/>
    <w:rsid w:val="54FCA52B"/>
    <w:rsid w:val="551443E8"/>
    <w:rsid w:val="55459A59"/>
    <w:rsid w:val="556C074F"/>
    <w:rsid w:val="55710A99"/>
    <w:rsid w:val="5572BB5F"/>
    <w:rsid w:val="55A500DE"/>
    <w:rsid w:val="55BFD54E"/>
    <w:rsid w:val="55C5233B"/>
    <w:rsid w:val="55EA97D9"/>
    <w:rsid w:val="55F96DE7"/>
    <w:rsid w:val="5604ED41"/>
    <w:rsid w:val="56147E1D"/>
    <w:rsid w:val="5633A304"/>
    <w:rsid w:val="5654C533"/>
    <w:rsid w:val="567C09CD"/>
    <w:rsid w:val="56BEF972"/>
    <w:rsid w:val="56DA6F6E"/>
    <w:rsid w:val="56DD4C0D"/>
    <w:rsid w:val="56DE8098"/>
    <w:rsid w:val="571BED8C"/>
    <w:rsid w:val="575BA5AF"/>
    <w:rsid w:val="5774FC0F"/>
    <w:rsid w:val="579AE6F3"/>
    <w:rsid w:val="57A6A3B5"/>
    <w:rsid w:val="57B151D3"/>
    <w:rsid w:val="57D239D2"/>
    <w:rsid w:val="57E8DEFD"/>
    <w:rsid w:val="580F3113"/>
    <w:rsid w:val="58163AD3"/>
    <w:rsid w:val="58180627"/>
    <w:rsid w:val="5842D5B4"/>
    <w:rsid w:val="585924CA"/>
    <w:rsid w:val="58763FCF"/>
    <w:rsid w:val="5882DFA8"/>
    <w:rsid w:val="588807D3"/>
    <w:rsid w:val="58CAF835"/>
    <w:rsid w:val="58D2F024"/>
    <w:rsid w:val="58E897FA"/>
    <w:rsid w:val="595AAED0"/>
    <w:rsid w:val="597A1344"/>
    <w:rsid w:val="59AC555D"/>
    <w:rsid w:val="59B85DB6"/>
    <w:rsid w:val="59DB8005"/>
    <w:rsid w:val="59DDE8FC"/>
    <w:rsid w:val="5A03E5FF"/>
    <w:rsid w:val="5A1B5DB3"/>
    <w:rsid w:val="5A302A6C"/>
    <w:rsid w:val="5A645BE9"/>
    <w:rsid w:val="5A885B05"/>
    <w:rsid w:val="5A8980AB"/>
    <w:rsid w:val="5A9B8B8E"/>
    <w:rsid w:val="5AA12AB4"/>
    <w:rsid w:val="5AE1B7CA"/>
    <w:rsid w:val="5B0BFDDA"/>
    <w:rsid w:val="5B1FAC39"/>
    <w:rsid w:val="5B27B69D"/>
    <w:rsid w:val="5B32F24A"/>
    <w:rsid w:val="5B391789"/>
    <w:rsid w:val="5B548071"/>
    <w:rsid w:val="5B54C453"/>
    <w:rsid w:val="5B6401AD"/>
    <w:rsid w:val="5B7D479D"/>
    <w:rsid w:val="5BC407F2"/>
    <w:rsid w:val="5BF9BA00"/>
    <w:rsid w:val="5BFE5AAA"/>
    <w:rsid w:val="5C16BB3B"/>
    <w:rsid w:val="5C370458"/>
    <w:rsid w:val="5C3CF1E4"/>
    <w:rsid w:val="5C5DCF85"/>
    <w:rsid w:val="5C646585"/>
    <w:rsid w:val="5C785F69"/>
    <w:rsid w:val="5C924F92"/>
    <w:rsid w:val="5CD1382A"/>
    <w:rsid w:val="5D127EC4"/>
    <w:rsid w:val="5D49B0F2"/>
    <w:rsid w:val="5D5BD432"/>
    <w:rsid w:val="5D6279BA"/>
    <w:rsid w:val="5D73729C"/>
    <w:rsid w:val="5D95B3BD"/>
    <w:rsid w:val="5DB691F9"/>
    <w:rsid w:val="5DB9B990"/>
    <w:rsid w:val="5DBB6625"/>
    <w:rsid w:val="5DE3AB40"/>
    <w:rsid w:val="5DF0D02C"/>
    <w:rsid w:val="5DF43708"/>
    <w:rsid w:val="5E1CE2E8"/>
    <w:rsid w:val="5E5CBAD5"/>
    <w:rsid w:val="5ED1F90A"/>
    <w:rsid w:val="5EE3AAEB"/>
    <w:rsid w:val="5EF1A52A"/>
    <w:rsid w:val="5EF8A2FA"/>
    <w:rsid w:val="5EFCEA0F"/>
    <w:rsid w:val="5EFF4165"/>
    <w:rsid w:val="5F3BCAA3"/>
    <w:rsid w:val="5F3C6B70"/>
    <w:rsid w:val="5F5DF4BC"/>
    <w:rsid w:val="5F61C978"/>
    <w:rsid w:val="5F6EA51A"/>
    <w:rsid w:val="5F8D5E9C"/>
    <w:rsid w:val="5F9E9564"/>
    <w:rsid w:val="5FAED0D6"/>
    <w:rsid w:val="5FE17F12"/>
    <w:rsid w:val="6022F9F3"/>
    <w:rsid w:val="603772D0"/>
    <w:rsid w:val="606F5877"/>
    <w:rsid w:val="607FA5DC"/>
    <w:rsid w:val="60C940A4"/>
    <w:rsid w:val="611393C4"/>
    <w:rsid w:val="611530FD"/>
    <w:rsid w:val="61182F2B"/>
    <w:rsid w:val="61286276"/>
    <w:rsid w:val="6155CF3E"/>
    <w:rsid w:val="61694EB9"/>
    <w:rsid w:val="617BBA04"/>
    <w:rsid w:val="619197DB"/>
    <w:rsid w:val="61D34331"/>
    <w:rsid w:val="61FCC777"/>
    <w:rsid w:val="62081062"/>
    <w:rsid w:val="621FECFA"/>
    <w:rsid w:val="62266F98"/>
    <w:rsid w:val="62358C2C"/>
    <w:rsid w:val="62538C13"/>
    <w:rsid w:val="62648F46"/>
    <w:rsid w:val="6267F948"/>
    <w:rsid w:val="6268FB84"/>
    <w:rsid w:val="627FE426"/>
    <w:rsid w:val="6290B494"/>
    <w:rsid w:val="62BB8266"/>
    <w:rsid w:val="62D726FD"/>
    <w:rsid w:val="62F40001"/>
    <w:rsid w:val="6324DBD2"/>
    <w:rsid w:val="63315599"/>
    <w:rsid w:val="63463D2E"/>
    <w:rsid w:val="636AD5FD"/>
    <w:rsid w:val="63A53F1C"/>
    <w:rsid w:val="63C6CA05"/>
    <w:rsid w:val="63D0D7A9"/>
    <w:rsid w:val="63D40096"/>
    <w:rsid w:val="63DB8163"/>
    <w:rsid w:val="63F8F25F"/>
    <w:rsid w:val="64036C6D"/>
    <w:rsid w:val="64571855"/>
    <w:rsid w:val="6495048F"/>
    <w:rsid w:val="650023DF"/>
    <w:rsid w:val="650AE3F3"/>
    <w:rsid w:val="651FBA2B"/>
    <w:rsid w:val="6530F4DE"/>
    <w:rsid w:val="6540191B"/>
    <w:rsid w:val="654BFFE1"/>
    <w:rsid w:val="654D5C6B"/>
    <w:rsid w:val="655509C2"/>
    <w:rsid w:val="655AA335"/>
    <w:rsid w:val="658B4250"/>
    <w:rsid w:val="65A56E86"/>
    <w:rsid w:val="65C70ECF"/>
    <w:rsid w:val="65C94BE3"/>
    <w:rsid w:val="65CCCFFE"/>
    <w:rsid w:val="65FC3711"/>
    <w:rsid w:val="66104B24"/>
    <w:rsid w:val="6631BB93"/>
    <w:rsid w:val="66591F87"/>
    <w:rsid w:val="666F11D4"/>
    <w:rsid w:val="668C50FA"/>
    <w:rsid w:val="668EF459"/>
    <w:rsid w:val="669632C4"/>
    <w:rsid w:val="66EB1E0C"/>
    <w:rsid w:val="66F880BE"/>
    <w:rsid w:val="66FAF39C"/>
    <w:rsid w:val="67279768"/>
    <w:rsid w:val="6759EA45"/>
    <w:rsid w:val="675F9CF0"/>
    <w:rsid w:val="67729C45"/>
    <w:rsid w:val="6779B6FF"/>
    <w:rsid w:val="67A67434"/>
    <w:rsid w:val="67DC08D4"/>
    <w:rsid w:val="680B7CF6"/>
    <w:rsid w:val="68135457"/>
    <w:rsid w:val="683058F6"/>
    <w:rsid w:val="6831FA4C"/>
    <w:rsid w:val="6837C4A1"/>
    <w:rsid w:val="685BD4EE"/>
    <w:rsid w:val="6878F8E3"/>
    <w:rsid w:val="687D4530"/>
    <w:rsid w:val="68AA2A9D"/>
    <w:rsid w:val="68BB42EB"/>
    <w:rsid w:val="68D4206D"/>
    <w:rsid w:val="6920176E"/>
    <w:rsid w:val="6926BCC2"/>
    <w:rsid w:val="69F83699"/>
    <w:rsid w:val="6A191591"/>
    <w:rsid w:val="6A5EFEFA"/>
    <w:rsid w:val="6A77EAA0"/>
    <w:rsid w:val="6A8A4F9B"/>
    <w:rsid w:val="6A964CB2"/>
    <w:rsid w:val="6A9C5228"/>
    <w:rsid w:val="6AA236E8"/>
    <w:rsid w:val="6AC02E4B"/>
    <w:rsid w:val="6AF91EF2"/>
    <w:rsid w:val="6B08E8CB"/>
    <w:rsid w:val="6B1DB7E5"/>
    <w:rsid w:val="6B2050CE"/>
    <w:rsid w:val="6B30E6C8"/>
    <w:rsid w:val="6B4A54C8"/>
    <w:rsid w:val="6B96F7DB"/>
    <w:rsid w:val="6B979368"/>
    <w:rsid w:val="6B9BE9E5"/>
    <w:rsid w:val="6BD98ED0"/>
    <w:rsid w:val="6BDE4673"/>
    <w:rsid w:val="6BEAF2DB"/>
    <w:rsid w:val="6BF0A5E9"/>
    <w:rsid w:val="6C03A465"/>
    <w:rsid w:val="6C261FFC"/>
    <w:rsid w:val="6C2882D3"/>
    <w:rsid w:val="6C7E27FF"/>
    <w:rsid w:val="6CA702CD"/>
    <w:rsid w:val="6CA9CB4C"/>
    <w:rsid w:val="6CC43448"/>
    <w:rsid w:val="6CC6FE60"/>
    <w:rsid w:val="6CE21807"/>
    <w:rsid w:val="6D46808E"/>
    <w:rsid w:val="6D55D813"/>
    <w:rsid w:val="6DCE3DD2"/>
    <w:rsid w:val="6DD068E3"/>
    <w:rsid w:val="6DF085CD"/>
    <w:rsid w:val="6DF12BAC"/>
    <w:rsid w:val="6E6C1929"/>
    <w:rsid w:val="6E84EB95"/>
    <w:rsid w:val="6EBA0452"/>
    <w:rsid w:val="6EE6ADDB"/>
    <w:rsid w:val="6F0392A3"/>
    <w:rsid w:val="6F0901B3"/>
    <w:rsid w:val="6F1394E8"/>
    <w:rsid w:val="6F15E735"/>
    <w:rsid w:val="6F1E620A"/>
    <w:rsid w:val="6F22C0F6"/>
    <w:rsid w:val="6F4B43B1"/>
    <w:rsid w:val="6F5A5C6A"/>
    <w:rsid w:val="6F70FD5C"/>
    <w:rsid w:val="6FE46B8B"/>
    <w:rsid w:val="6FE9C7A0"/>
    <w:rsid w:val="70002F9F"/>
    <w:rsid w:val="701FBE3F"/>
    <w:rsid w:val="706D0EE5"/>
    <w:rsid w:val="70834759"/>
    <w:rsid w:val="70A4D214"/>
    <w:rsid w:val="70D94F31"/>
    <w:rsid w:val="70E85D73"/>
    <w:rsid w:val="70EC1472"/>
    <w:rsid w:val="710CCDBD"/>
    <w:rsid w:val="7129CAA7"/>
    <w:rsid w:val="713B3B41"/>
    <w:rsid w:val="717673F1"/>
    <w:rsid w:val="71844E49"/>
    <w:rsid w:val="71B5B14C"/>
    <w:rsid w:val="71BCA3BD"/>
    <w:rsid w:val="71BD19A1"/>
    <w:rsid w:val="71C2FA7D"/>
    <w:rsid w:val="71EB1DB3"/>
    <w:rsid w:val="71F661AA"/>
    <w:rsid w:val="7229B2CB"/>
    <w:rsid w:val="7231ED85"/>
    <w:rsid w:val="723202B5"/>
    <w:rsid w:val="7246CE42"/>
    <w:rsid w:val="72554BC8"/>
    <w:rsid w:val="725BB375"/>
    <w:rsid w:val="728BFF50"/>
    <w:rsid w:val="72A1DC82"/>
    <w:rsid w:val="72AAE292"/>
    <w:rsid w:val="72B05BA7"/>
    <w:rsid w:val="72DD6060"/>
    <w:rsid w:val="73094806"/>
    <w:rsid w:val="733508DF"/>
    <w:rsid w:val="73368BCB"/>
    <w:rsid w:val="733F9015"/>
    <w:rsid w:val="7344ADC0"/>
    <w:rsid w:val="73480D28"/>
    <w:rsid w:val="73BFE3E0"/>
    <w:rsid w:val="73E05149"/>
    <w:rsid w:val="7417B639"/>
    <w:rsid w:val="74180984"/>
    <w:rsid w:val="743E17BD"/>
    <w:rsid w:val="744F7293"/>
    <w:rsid w:val="748F2802"/>
    <w:rsid w:val="749B9451"/>
    <w:rsid w:val="74D2AF8D"/>
    <w:rsid w:val="74DEBD83"/>
    <w:rsid w:val="74E44DA0"/>
    <w:rsid w:val="74ED454A"/>
    <w:rsid w:val="74F3EFC9"/>
    <w:rsid w:val="75031E7E"/>
    <w:rsid w:val="750FB575"/>
    <w:rsid w:val="7547DC02"/>
    <w:rsid w:val="75820E95"/>
    <w:rsid w:val="7584F86E"/>
    <w:rsid w:val="75B388FA"/>
    <w:rsid w:val="75C507F7"/>
    <w:rsid w:val="760673AF"/>
    <w:rsid w:val="761882DE"/>
    <w:rsid w:val="76661DCC"/>
    <w:rsid w:val="7670E10C"/>
    <w:rsid w:val="767DF93C"/>
    <w:rsid w:val="76B6A03C"/>
    <w:rsid w:val="76B8A041"/>
    <w:rsid w:val="76BB88A8"/>
    <w:rsid w:val="76F06FC3"/>
    <w:rsid w:val="76F6779C"/>
    <w:rsid w:val="7704D73B"/>
    <w:rsid w:val="77148A90"/>
    <w:rsid w:val="773FF86E"/>
    <w:rsid w:val="7773083D"/>
    <w:rsid w:val="7798AD6C"/>
    <w:rsid w:val="77BAFEB0"/>
    <w:rsid w:val="77DD0A55"/>
    <w:rsid w:val="78130138"/>
    <w:rsid w:val="78273407"/>
    <w:rsid w:val="782BBDE2"/>
    <w:rsid w:val="786916AD"/>
    <w:rsid w:val="78CA960F"/>
    <w:rsid w:val="78D56F00"/>
    <w:rsid w:val="79022687"/>
    <w:rsid w:val="790D7769"/>
    <w:rsid w:val="7921AF69"/>
    <w:rsid w:val="794C73CB"/>
    <w:rsid w:val="7951734D"/>
    <w:rsid w:val="79ADF2E0"/>
    <w:rsid w:val="79C20888"/>
    <w:rsid w:val="7A085562"/>
    <w:rsid w:val="7A0A1188"/>
    <w:rsid w:val="7A27BE88"/>
    <w:rsid w:val="7A6376B6"/>
    <w:rsid w:val="7A7650CB"/>
    <w:rsid w:val="7A801AA0"/>
    <w:rsid w:val="7AB53A54"/>
    <w:rsid w:val="7ADD0BE1"/>
    <w:rsid w:val="7AE85833"/>
    <w:rsid w:val="7B0C4D91"/>
    <w:rsid w:val="7B118BEE"/>
    <w:rsid w:val="7B1BDF25"/>
    <w:rsid w:val="7B5CF135"/>
    <w:rsid w:val="7B6625A1"/>
    <w:rsid w:val="7B854D5A"/>
    <w:rsid w:val="7B8F3C5E"/>
    <w:rsid w:val="7B9A653D"/>
    <w:rsid w:val="7B9CB2FC"/>
    <w:rsid w:val="7BAFEC74"/>
    <w:rsid w:val="7C38EA0A"/>
    <w:rsid w:val="7C6723F8"/>
    <w:rsid w:val="7C6AE3D7"/>
    <w:rsid w:val="7C6C951F"/>
    <w:rsid w:val="7CEC3DBF"/>
    <w:rsid w:val="7D502479"/>
    <w:rsid w:val="7D5FB147"/>
    <w:rsid w:val="7D6B1177"/>
    <w:rsid w:val="7D6C501E"/>
    <w:rsid w:val="7E13D77D"/>
    <w:rsid w:val="7E18D57A"/>
    <w:rsid w:val="7E32FEF3"/>
    <w:rsid w:val="7E38BE69"/>
    <w:rsid w:val="7E42ECA0"/>
    <w:rsid w:val="7E51B9FB"/>
    <w:rsid w:val="7E553C6B"/>
    <w:rsid w:val="7E5880A2"/>
    <w:rsid w:val="7E5F47E0"/>
    <w:rsid w:val="7E81E702"/>
    <w:rsid w:val="7ED9B6E3"/>
    <w:rsid w:val="7F03DF32"/>
    <w:rsid w:val="7F0DDB3B"/>
    <w:rsid w:val="7F1867A5"/>
    <w:rsid w:val="7F3C0564"/>
    <w:rsid w:val="7F6F45B9"/>
    <w:rsid w:val="7FD16B44"/>
    <w:rsid w:val="7FD7B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715C20B"/>
  <w15:docId w15:val="{92755959-BAB4-4D56-B192-384DBCBC9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0">
    <w:name w:val="Normal0"/>
    <w:qFormat/>
  </w:style>
  <w:style w:type="table" w:customStyle="1" w:styleId="NormalTable0">
    <w:name w:val="Normal Table0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">
    <w:name w:val="paragraph"/>
    <w:basedOn w:val="Normal0"/>
    <w:rsid w:val="00DF67B0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ormaltextrun">
    <w:name w:val="normaltextrun"/>
    <w:basedOn w:val="DefaultParagraphFont"/>
    <w:rsid w:val="00DF67B0"/>
  </w:style>
  <w:style w:type="character" w:customStyle="1" w:styleId="eop">
    <w:name w:val="eop"/>
    <w:basedOn w:val="DefaultParagraphFont"/>
    <w:rsid w:val="00DF67B0"/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ListParagraph">
    <w:name w:val="List Paragraph"/>
    <w:basedOn w:val="Normal0"/>
    <w:uiPriority w:val="34"/>
    <w:qFormat/>
    <w:pPr>
      <w:ind w:left="720"/>
      <w:contextualSpacing/>
    </w:pPr>
  </w:style>
  <w:style w:type="table" w:styleId="TableGrid">
    <w:name w:val="Table Grid"/>
    <w:basedOn w:val="NormalTable0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ommentText">
    <w:name w:val="annotation text"/>
    <w:basedOn w:val="Normal0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0"/>
    <w:link w:val="BalloonTextChar"/>
    <w:uiPriority w:val="99"/>
    <w:semiHidden/>
    <w:unhideWhenUsed/>
    <w:rsid w:val="0048084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0840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08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0840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BE6A47"/>
    <w:rPr>
      <w:color w:val="954F72" w:themeColor="followedHyperlink"/>
      <w:u w:val="single"/>
    </w:rPr>
  </w:style>
  <w:style w:type="paragraph" w:styleId="Subtitle">
    <w:name w:val="Subtitle"/>
    <w:basedOn w:val="Normal0"/>
    <w:next w:val="Normal0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NormalTable0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NormalTable0"/>
    <w:tblPr>
      <w:tblStyleRowBandSize w:val="1"/>
      <w:tblStyleColBandSize w:val="1"/>
    </w:tblPr>
  </w:style>
  <w:style w:type="table" w:customStyle="1" w:styleId="a1">
    <w:basedOn w:val="NormalTable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NormalTable0"/>
    <w:tblPr>
      <w:tblStyleRowBandSize w:val="1"/>
      <w:tblStyleColBandSize w:val="1"/>
    </w:tblPr>
  </w:style>
  <w:style w:type="table" w:customStyle="1" w:styleId="a3">
    <w:basedOn w:val="NormalTable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NormalTable0"/>
    <w:tblPr>
      <w:tblStyleRowBandSize w:val="1"/>
      <w:tblStyleColBandSize w:val="1"/>
    </w:tblPr>
  </w:style>
  <w:style w:type="table" w:customStyle="1" w:styleId="a5">
    <w:basedOn w:val="NormalTable0"/>
    <w:tblPr>
      <w:tblStyleRowBandSize w:val="1"/>
      <w:tblStyleColBandSize w:val="1"/>
    </w:tblPr>
  </w:style>
  <w:style w:type="paragraph" w:customStyle="1" w:styleId="Normal1">
    <w:name w:val="Normal1"/>
    <w:basedOn w:val="Normal"/>
    <w:uiPriority w:val="1"/>
    <w:qFormat/>
    <w:rsid w:val="54DC7A9E"/>
    <w:pPr>
      <w:spacing w:after="160" w:line="259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1E16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case.georgiastandards.org/00fcf0e2-b9c3-11e7-a4ad-47f36833e889/35695273-4888-4f59-89a5-45ef323b432f/563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case.georgiastandards.org/00fcf0e2-b9c3-11e7-a4ad-47f36833e889/a85ce778-24f2-4a67-b169-d2e6862e72c2/573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case.georgiastandards.org/00fcf0e2-b9c3-11e7-a4ad-47f36833e889/731f5cab-5d1e-46f4-bba0-c26268b93022/565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hyperlink" Target="https://case.georgiastandards.org/f3b94c72-9c0d-11e8-b85c-3b1a3079ae6e/62c7d47c-fc0f-11ea-841e-0242ac150004/2016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https://case.georgiastandards.org/f3b94c72-9c0d-11e8-b85c-3b1a3079ae6e/437e30dc-fc39-11ea-becb-0242ac150004/2042" TargetMode="External"/><Relationship Id="rId14" Type="http://schemas.openxmlformats.org/officeDocument/2006/relationships/hyperlink" Target="https://earsketch.gatech.edu/earsketch2/?sharing=pgPrEs4tASPr7G3yLRu6Qw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0DF50E0FEEE64F891537BC1BA88882" ma:contentTypeVersion="18" ma:contentTypeDescription="Create a new document." ma:contentTypeScope="" ma:versionID="345284e41eec0ac6e41c43cd1ad3800c">
  <xsd:schema xmlns:xsd="http://www.w3.org/2001/XMLSchema" xmlns:xs="http://www.w3.org/2001/XMLSchema" xmlns:p="http://schemas.microsoft.com/office/2006/metadata/properties" xmlns:ns2="0b7df29d-5056-43d3-b4ef-3abde5a3089a" xmlns:ns3="7d06cd21-3a24-42fa-b369-5e343ae4a771" targetNamespace="http://schemas.microsoft.com/office/2006/metadata/properties" ma:root="true" ma:fieldsID="5efce88d6a2d2014db8b61d3815fc3ad" ns2:_="" ns3:_="">
    <xsd:import namespace="0b7df29d-5056-43d3-b4ef-3abde5a3089a"/>
    <xsd:import namespace="7d06cd21-3a24-42fa-b369-5e343ae4a7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7df29d-5056-43d3-b4ef-3abde5a308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c2506c3-735d-4e70-aa79-204d06275b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06cd21-3a24-42fa-b369-5e343ae4a77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6abdbc5-e1da-4b3d-95ac-9e857e4b936d}" ma:internalName="TaxCatchAll" ma:showField="CatchAllData" ma:web="7d06cd21-3a24-42fa-b369-5e343ae4a7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d06cd21-3a24-42fa-b369-5e343ae4a771" xsi:nil="true"/>
    <lcf76f155ced4ddcb4097134ff3c332f xmlns="0b7df29d-5056-43d3-b4ef-3abde5a3089a">
      <Terms xmlns="http://schemas.microsoft.com/office/infopath/2007/PartnerControls"/>
    </lcf76f155ced4ddcb4097134ff3c332f>
  </documentManagement>
</p:properties>
</file>

<file path=customXml/item4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AyZourCZPJ3CB4XlO6a8Scqh07g==">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</go:docsCustomData>
</go:gDocsCustomXmlDataStorage>
</file>

<file path=customXml/itemProps1.xml><?xml version="1.0" encoding="utf-8"?>
<ds:datastoreItem xmlns:ds="http://schemas.openxmlformats.org/officeDocument/2006/customXml" ds:itemID="{E20F65C9-02FE-492A-8262-B48644910C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7df29d-5056-43d3-b4ef-3abde5a3089a"/>
    <ds:schemaRef ds:uri="7d06cd21-3a24-42fa-b369-5e343ae4a7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8AA304E-8EB7-4FFB-B904-1697AC5B8B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540213-2B0C-43D9-9D7B-9295A0D34765}">
  <ds:schemaRefs>
    <ds:schemaRef ds:uri="http://schemas.microsoft.com/office/2006/metadata/properties"/>
    <ds:schemaRef ds:uri="http://schemas.microsoft.com/office/infopath/2007/PartnerControls"/>
    <ds:schemaRef ds:uri="7d06cd21-3a24-42fa-b369-5e343ae4a771"/>
    <ds:schemaRef ds:uri="0b7df29d-5056-43d3-b4ef-3abde5a3089a"/>
  </ds:schemaRefs>
</ds:datastoreItem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1569</Words>
  <Characters>8946</Characters>
  <Application>Microsoft Office Word</Application>
  <DocSecurity>0</DocSecurity>
  <Lines>74</Lines>
  <Paragraphs>20</Paragraphs>
  <ScaleCrop>false</ScaleCrop>
  <Company/>
  <LinksUpToDate>false</LinksUpToDate>
  <CharactersWithSpaces>10495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Edwards, Douglas</dc:creator>
  <cp:keywords/>
  <cp:lastModifiedBy>Collado, Rafael S</cp:lastModifiedBy>
  <cp:revision>13</cp:revision>
  <dcterms:created xsi:type="dcterms:W3CDTF">2022-02-14T18:50:00Z</dcterms:created>
  <dcterms:modified xsi:type="dcterms:W3CDTF">2025-01-30T05:31:00Z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0x010100A30DF50E0FEEE64F891537BC1BA88882</vt:lpwstr>
  </property>
  <property fmtid="{D5CDD505-2E9C-101B-9397-08002B2CF9AE}" pid="3" name="MediaServiceImageTags">
    <vt:lpwstr/>
  </property>
</Properties>
</file>